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D2E381" w14:textId="61F55CCF" w:rsidR="00EA39C4" w:rsidRDefault="002A2845" w:rsidP="00631582">
      <w:pPr>
        <w:pStyle w:val="Heading1"/>
      </w:pPr>
      <w:r>
        <w:t>Mode</w:t>
      </w:r>
      <w:r w:rsidR="00C4556F">
        <w:t>lling producer statement</w:t>
      </w:r>
    </w:p>
    <w:p w14:paraId="49814E1E" w14:textId="786042ED" w:rsidR="00EA39C4" w:rsidRPr="00A03B80" w:rsidRDefault="00EA39C4" w:rsidP="00292FD7">
      <w:pPr>
        <w:pStyle w:val="Heading3"/>
      </w:pPr>
    </w:p>
    <w:p w14:paraId="714B65EB" w14:textId="7939B39D" w:rsidR="00A546FA" w:rsidRPr="00631582" w:rsidRDefault="006160EC">
      <w:pPr>
        <w:rPr>
          <w:bCs/>
          <w:caps/>
          <w:color w:val="365F91" w:themeColor="accent1" w:themeShade="BF"/>
          <w:sz w:val="22"/>
        </w:rPr>
      </w:pPr>
      <w:r w:rsidRPr="006160EC">
        <w:rPr>
          <w:bCs/>
          <w:caps/>
          <w:noProof/>
          <w:color w:val="365F91" w:themeColor="accent1" w:themeShade="BF"/>
          <w:sz w:val="22"/>
        </w:rPr>
        <mc:AlternateContent>
          <mc:Choice Requires="wps">
            <w:drawing>
              <wp:anchor distT="45720" distB="45720" distL="114300" distR="114300" simplePos="0" relativeHeight="251654139" behindDoc="0" locked="0" layoutInCell="1" allowOverlap="1" wp14:anchorId="4113EE3A" wp14:editId="57C44652">
                <wp:simplePos x="0" y="0"/>
                <wp:positionH relativeFrom="margin">
                  <wp:align>right</wp:align>
                </wp:positionH>
                <wp:positionV relativeFrom="paragraph">
                  <wp:posOffset>22860</wp:posOffset>
                </wp:positionV>
                <wp:extent cx="3834765" cy="245745"/>
                <wp:effectExtent l="0" t="0" r="13335" b="2095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34765" cy="24574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customXmlInsRangeStart w:id="0" w:author="Isabelle Stewart" w:date="2022-05-30T15:33:00Z"/>
                          <w:sdt>
                            <w:sdtPr>
                              <w:rPr>
                                <w:sz w:val="22"/>
                              </w:rPr>
                              <w:id w:val="1609394369"/>
                              <w:placeholder>
                                <w:docPart w:val="36705C241C7A4FE890DA46BBAA0B17BA"/>
                              </w:placeholder>
                              <w:showingPlcHdr/>
                            </w:sdtPr>
                            <w:sdtEndPr/>
                            <w:sdtContent>
                              <w:customXmlInsRangeEnd w:id="0"/>
                              <w:p w14:paraId="62B4C967" w14:textId="7FB43657" w:rsidR="006160EC" w:rsidRDefault="0084778D" w:rsidP="00631582">
                                <w:pPr>
                                  <w:spacing w:before="0" w:line="240" w:lineRule="auto"/>
                                </w:pPr>
                                <w:ins w:id="1" w:author="Isabelle Stewart" w:date="2022-05-30T15:33:00Z">
                                  <w:r w:rsidRPr="00631582">
                                    <w:rPr>
                                      <w:rStyle w:val="PlaceholderText"/>
                                      <w:sz w:val="22"/>
                                    </w:rPr>
                                    <w:t>Click or tap here to enter text.</w:t>
                                  </w:r>
                                </w:ins>
                              </w:p>
                              <w:customXmlInsRangeStart w:id="2" w:author="Isabelle Stewart" w:date="2022-05-30T15:33:00Z"/>
                            </w:sdtContent>
                          </w:sdt>
                          <w:customXmlInsRangeEnd w:id="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113EE3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50.75pt;margin-top:1.8pt;width:301.95pt;height:19.35pt;z-index:251654139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" fillcolor="#dbe5f1 [660]">
                <v:textbox>
                  <w:txbxContent>
                    <w:customXmlInsRangeStart w:id="3" w:author="Isabelle Stewart" w:date="2022-05-30T15:33:00Z"/>
                    <w:sdt>
                      <w:sdtPr>
                        <w:rPr>
                          <w:sz w:val="22"/>
                        </w:rPr>
                        <w:id w:val="1609394369"/>
                        <w:placeholder>
                          <w:docPart w:val="36705C241C7A4FE890DA46BBAA0B17BA"/>
                        </w:placeholder>
                        <w:showingPlcHdr/>
                      </w:sdtPr>
                      <w:sdtContent>
                        <w:customXmlInsRangeEnd w:id="3"/>
                        <w:p w14:paraId="62B4C967" w14:textId="7FB43657" w:rsidR="006160EC" w:rsidRDefault="0084778D" w:rsidP="00631582">
                          <w:pPr>
                            <w:spacing w:before="0" w:line="240" w:lineRule="auto"/>
                          </w:pPr>
                          <w:ins w:id="4" w:author="Isabelle Stewart" w:date="2022-05-30T15:33:00Z">
                            <w:r w:rsidRPr="00631582">
                              <w:rPr>
                                <w:rStyle w:val="PlaceholderText"/>
                                <w:sz w:val="22"/>
                              </w:rPr>
                              <w:t>Click or tap here to enter text.</w:t>
                            </w:r>
                          </w:ins>
                        </w:p>
                        <w:customXmlInsRangeStart w:id="5" w:author="Isabelle Stewart" w:date="2022-05-30T15:33:00Z"/>
                      </w:sdtContent>
                    </w:sdt>
                    <w:customXmlInsRangeEnd w:id="5"/>
                  </w:txbxContent>
                </v:textbox>
                <w10:wrap type="square" anchorx="margin"/>
              </v:shape>
            </w:pict>
          </mc:Fallback>
        </mc:AlternateContent>
      </w:r>
      <w:r w:rsidR="00C613B0" w:rsidRPr="00631582">
        <w:rPr>
          <w:bCs/>
          <w:caps/>
          <w:color w:val="365F91" w:themeColor="accent1" w:themeShade="BF"/>
          <w:sz w:val="22"/>
        </w:rPr>
        <w:t>NZGBC AEM</w:t>
      </w:r>
    </w:p>
    <w:p w14:paraId="631526CE" w14:textId="0AFFF8A1" w:rsidR="009A6677" w:rsidRPr="00631582" w:rsidRDefault="006160EC">
      <w:pPr>
        <w:rPr>
          <w:bCs/>
          <w:caps/>
          <w:color w:val="365F91" w:themeColor="accent1" w:themeShade="BF"/>
          <w:sz w:val="22"/>
        </w:rPr>
      </w:pPr>
      <w:r w:rsidRPr="006160EC">
        <w:rPr>
          <w:bCs/>
          <w:caps/>
          <w:noProof/>
          <w:color w:val="365F91" w:themeColor="accent1" w:themeShade="BF"/>
          <w:sz w:val="22"/>
        </w:rPr>
        <mc:AlternateContent>
          <mc:Choice Requires="wps">
            <w:drawing>
              <wp:anchor distT="45720" distB="45720" distL="114300" distR="114300" simplePos="0" relativeHeight="251655164" behindDoc="0" locked="0" layoutInCell="1" allowOverlap="1" wp14:anchorId="326E401F" wp14:editId="4B3F01F8">
                <wp:simplePos x="0" y="0"/>
                <wp:positionH relativeFrom="margin">
                  <wp:posOffset>1884045</wp:posOffset>
                </wp:positionH>
                <wp:positionV relativeFrom="paragraph">
                  <wp:posOffset>214630</wp:posOffset>
                </wp:positionV>
                <wp:extent cx="3834765" cy="245745"/>
                <wp:effectExtent l="0" t="0" r="13335" b="20955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34765" cy="24574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customXmlInsRangeStart w:id="3" w:author="Ting Li" w:date="2022-05-31T17:09:00Z"/>
                          <w:sdt>
                            <w:sdtPr>
                              <w:rPr>
                                <w:sz w:val="22"/>
                              </w:rPr>
                              <w:id w:val="1923135437"/>
                              <w:showingPlcHdr/>
                            </w:sdtPr>
                            <w:sdtEndPr/>
                            <w:sdtContent>
                              <w:customXmlInsRangeEnd w:id="3"/>
                              <w:p w14:paraId="49A38B65" w14:textId="77777777" w:rsidR="000554F0" w:rsidRDefault="000554F0" w:rsidP="000554F0">
                                <w:pPr>
                                  <w:spacing w:before="0" w:line="240" w:lineRule="auto"/>
                                  <w:rPr>
                                    <w:ins w:id="4" w:author="Ting Li" w:date="2022-05-31T17:09:00Z"/>
                                    <w:sz w:val="22"/>
                                  </w:rPr>
                                </w:pPr>
                                <w:ins w:id="5" w:author="Ting Li" w:date="2022-05-31T17:09:00Z">
                                  <w:r w:rsidRPr="00631582">
                                    <w:rPr>
                                      <w:rStyle w:val="PlaceholderText"/>
                                      <w:sz w:val="22"/>
                                    </w:rPr>
                                    <w:t>Click or tap here to enter text.</w:t>
                                  </w:r>
                                </w:ins>
                              </w:p>
                              <w:customXmlInsRangeStart w:id="6" w:author="Ting Li" w:date="2022-05-31T17:09:00Z"/>
                            </w:sdtContent>
                          </w:sdt>
                          <w:customXmlInsRangeEnd w:id="6"/>
                          <w:customXmlDelRangeStart w:id="7" w:author="Ting Li" w:date="2022-05-31T17:09:00Z"/>
                          <w:customXmlInsRangeStart w:id="8" w:author="Isabelle Stewart" w:date="2022-05-30T15:33:00Z"/>
                          <w:sdt>
                            <w:sdtPr>
                              <w:rPr>
                                <w:sz w:val="22"/>
                              </w:rPr>
                              <w:id w:val="1932467554"/>
                            </w:sdtPr>
                            <w:sdtEndPr/>
                            <w:sdtContent>
                              <w:customXmlInsRangeEnd w:id="8"/>
                              <w:customXmlDelRangeEnd w:id="7"/>
                              <w:p w14:paraId="3699AF4B" w14:textId="45ED9B67" w:rsidR="006160EC" w:rsidRDefault="008F57F3" w:rsidP="00631582">
                                <w:pPr>
                                  <w:spacing w:before="0" w:line="240" w:lineRule="auto"/>
                                </w:pPr>
                              </w:p>
                              <w:customXmlDelRangeStart w:id="9" w:author="Ting Li" w:date="2022-05-31T17:09:00Z"/>
                              <w:customXmlInsRangeStart w:id="10" w:author="Isabelle Stewart" w:date="2022-05-30T15:33:00Z"/>
                            </w:sdtContent>
                          </w:sdt>
                          <w:customXmlInsRangeEnd w:id="10"/>
                          <w:customXmlDelRangeEnd w:id="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26E401F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148.35pt;margin-top:16.9pt;width:301.95pt;height:19.35pt;z-index:2516551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" fillcolor="#dbe5f1 [660]">
                <v:textbox>
                  <w:txbxContent>
                    <w:customXmlInsRangeStart w:id="11" w:author="Ting Li" w:date="2022-05-31T17:09:00Z"/>
                    <w:sdt>
                      <w:sdtPr>
                        <w:rPr>
                          <w:sz w:val="22"/>
                        </w:rPr>
                        <w:id w:val="1923135437"/>
                        <w:placeholder>
                          <w:docPart w:val="E5729CE8DE324E4B8BA1A37829B19B56"/>
                        </w:placeholder>
                        <w:showingPlcHdr/>
                      </w:sdtPr>
                      <w:sdtContent>
                        <w:customXmlInsRangeEnd w:id="11"/>
                        <w:p w14:paraId="49A38B65" w14:textId="77777777" w:rsidR="000554F0" w:rsidRDefault="000554F0" w:rsidP="000554F0">
                          <w:pPr>
                            <w:spacing w:before="0" w:line="240" w:lineRule="auto"/>
                            <w:rPr>
                              <w:ins w:id="12" w:author="Ting Li" w:date="2022-05-31T17:09:00Z"/>
                              <w:sz w:val="22"/>
                            </w:rPr>
                          </w:pPr>
                          <w:ins w:id="13" w:author="Ting Li" w:date="2022-05-31T17:09:00Z">
                            <w:r w:rsidRPr="00631582">
                              <w:rPr>
                                <w:rStyle w:val="PlaceholderText"/>
                                <w:sz w:val="22"/>
                              </w:rPr>
                              <w:t>Click or tap here to enter text.</w:t>
                            </w:r>
                          </w:ins>
                        </w:p>
                        <w:customXmlInsRangeStart w:id="14" w:author="Ting Li" w:date="2022-05-31T17:09:00Z"/>
                      </w:sdtContent>
                    </w:sdt>
                    <w:customXmlInsRangeEnd w:id="14"/>
                    <w:customXmlDelRangeStart w:id="15" w:author="Ting Li" w:date="2022-05-31T17:09:00Z"/>
                    <w:customXmlInsRangeStart w:id="16" w:author="Isabelle Stewart" w:date="2022-05-30T15:33:00Z"/>
                    <w:sdt>
                      <w:sdtPr>
                        <w:rPr>
                          <w:sz w:val="22"/>
                        </w:rPr>
                        <w:id w:val="1932467554"/>
                      </w:sdtPr>
                      <w:sdtEndPr/>
                      <w:sdtContent>
                        <w:customXmlInsRangeEnd w:id="16"/>
                        <w:customXmlDelRangeEnd w:id="15"/>
                        <w:p w14:paraId="3699AF4B" w14:textId="45ED9B67" w:rsidR="006160EC" w:rsidRDefault="00D6477C" w:rsidP="00631582">
                          <w:pPr>
                            <w:spacing w:before="0" w:line="240" w:lineRule="auto"/>
                          </w:pPr>
                        </w:p>
                        <w:customXmlDelRangeStart w:id="17" w:author="Ting Li" w:date="2022-05-31T17:09:00Z"/>
                        <w:customXmlInsRangeStart w:id="18" w:author="Isabelle Stewart" w:date="2022-05-30T15:33:00Z"/>
                      </w:sdtContent>
                    </w:sdt>
                    <w:customXmlInsRangeEnd w:id="18"/>
                    <w:customXmlDelRangeEnd w:id="17"/>
                  </w:txbxContent>
                </v:textbox>
                <w10:wrap type="square" anchorx="margin"/>
              </v:shape>
            </w:pict>
          </mc:Fallback>
        </mc:AlternateContent>
      </w:r>
    </w:p>
    <w:p w14:paraId="05B9D2CB" w14:textId="37C45348" w:rsidR="00C613B0" w:rsidRPr="00631582" w:rsidRDefault="00C613B0">
      <w:pPr>
        <w:rPr>
          <w:bCs/>
          <w:caps/>
          <w:color w:val="365F91" w:themeColor="accent1" w:themeShade="BF"/>
          <w:sz w:val="22"/>
        </w:rPr>
      </w:pPr>
      <w:r w:rsidRPr="00631582">
        <w:rPr>
          <w:bCs/>
          <w:caps/>
          <w:color w:val="365F91" w:themeColor="accent1" w:themeShade="BF"/>
          <w:sz w:val="22"/>
        </w:rPr>
        <w:t>Building Owner/Client</w:t>
      </w:r>
      <w:r w:rsidR="006160EC">
        <w:rPr>
          <w:bCs/>
          <w:caps/>
          <w:color w:val="365F91" w:themeColor="accent1" w:themeShade="BF"/>
          <w:sz w:val="22"/>
        </w:rPr>
        <w:t xml:space="preserve"> </w:t>
      </w:r>
    </w:p>
    <w:p w14:paraId="119552FF" w14:textId="2C0EA61B" w:rsidR="00093C13" w:rsidRPr="00631582" w:rsidRDefault="006160EC">
      <w:pPr>
        <w:rPr>
          <w:bCs/>
          <w:caps/>
          <w:color w:val="365F91" w:themeColor="accent1" w:themeShade="BF"/>
          <w:sz w:val="22"/>
        </w:rPr>
      </w:pPr>
      <w:r w:rsidRPr="006160EC">
        <w:rPr>
          <w:bCs/>
          <w:caps/>
          <w:noProof/>
          <w:color w:val="365F91" w:themeColor="accent1" w:themeShade="BF"/>
          <w:sz w:val="22"/>
        </w:rPr>
        <mc:AlternateContent>
          <mc:Choice Requires="wps">
            <w:drawing>
              <wp:anchor distT="45720" distB="45720" distL="114300" distR="114300" simplePos="0" relativeHeight="251656189" behindDoc="0" locked="0" layoutInCell="1" allowOverlap="1" wp14:anchorId="72210A37" wp14:editId="6607987F">
                <wp:simplePos x="0" y="0"/>
                <wp:positionH relativeFrom="margin">
                  <wp:align>right</wp:align>
                </wp:positionH>
                <wp:positionV relativeFrom="paragraph">
                  <wp:posOffset>197485</wp:posOffset>
                </wp:positionV>
                <wp:extent cx="3834765" cy="245745"/>
                <wp:effectExtent l="0" t="0" r="13335" b="20955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34765" cy="24574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customXmlInsRangeStart w:id="11" w:author="Isabelle Stewart" w:date="2022-05-30T15:33:00Z"/>
                          <w:sdt>
                            <w:sdtPr>
                              <w:rPr>
                                <w:sz w:val="22"/>
                              </w:rPr>
                              <w:id w:val="505489615"/>
                              <w:showingPlcHdr/>
                            </w:sdtPr>
                            <w:sdtEndPr/>
                            <w:sdtContent>
                              <w:customXmlInsRangeEnd w:id="11"/>
                              <w:p w14:paraId="5BDC1FE3" w14:textId="69F415DA" w:rsidR="006160EC" w:rsidRDefault="0084778D" w:rsidP="00631582">
                                <w:pPr>
                                  <w:spacing w:before="0" w:line="240" w:lineRule="auto"/>
                                </w:pPr>
                                <w:ins w:id="12" w:author="Isabelle Stewart" w:date="2022-05-30T15:33:00Z">
                                  <w:r w:rsidRPr="00631582">
                                    <w:rPr>
                                      <w:rStyle w:val="PlaceholderText"/>
                                      <w:sz w:val="22"/>
                                    </w:rPr>
                                    <w:t>Click or tap here to enter text.</w:t>
                                  </w:r>
                                </w:ins>
                              </w:p>
                              <w:customXmlInsRangeStart w:id="13" w:author="Isabelle Stewart" w:date="2022-05-30T15:33:00Z"/>
                            </w:sdtContent>
                          </w:sdt>
                          <w:customXmlInsRangeEnd w:id="1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210A37" id="_x0000_s1028" type="#_x0000_t202" style="position:absolute;margin-left:250.75pt;margin-top:15.55pt;width:301.95pt;height:19.35pt;z-index:251656189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" fillcolor="#dbe5f1 [660]">
                <v:textbox>
                  <w:txbxContent>
                    <w:customXmlInsRangeStart w:id="15" w:author="Isabelle Stewart" w:date="2022-05-30T15:33:00Z"/>
                    <w:sdt>
                      <w:sdtPr>
                        <w:rPr>
                          <w:sz w:val="22"/>
                        </w:rPr>
                        <w:id w:val="505489615"/>
                        <w:placeholder>
                          <w:docPart w:val="4074DE803B7D4F45B4C5C2D70DF36253"/>
                        </w:placeholder>
                        <w:showingPlcHdr/>
                      </w:sdtPr>
                      <w:sdtContent>
                        <w:customXmlInsRangeEnd w:id="15"/>
                        <w:p w14:paraId="5BDC1FE3" w14:textId="69F415DA" w:rsidR="006160EC" w:rsidRDefault="0084778D" w:rsidP="00631582">
                          <w:pPr>
                            <w:spacing w:before="0" w:line="240" w:lineRule="auto"/>
                          </w:pPr>
                          <w:ins w:id="16" w:author="Isabelle Stewart" w:date="2022-05-30T15:33:00Z">
                            <w:r w:rsidRPr="00631582">
                              <w:rPr>
                                <w:rStyle w:val="PlaceholderText"/>
                                <w:sz w:val="22"/>
                              </w:rPr>
                              <w:t>Click or tap here to enter text.</w:t>
                            </w:r>
                          </w:ins>
                        </w:p>
                        <w:customXmlInsRangeStart w:id="17" w:author="Isabelle Stewart" w:date="2022-05-30T15:33:00Z"/>
                      </w:sdtContent>
                    </w:sdt>
                    <w:customXmlInsRangeEnd w:id="17"/>
                  </w:txbxContent>
                </v:textbox>
                <w10:wrap type="square" anchorx="margin"/>
              </v:shape>
            </w:pict>
          </mc:Fallback>
        </mc:AlternateContent>
      </w:r>
    </w:p>
    <w:p w14:paraId="13DD3134" w14:textId="64BC634C" w:rsidR="00C613B0" w:rsidRPr="00631582" w:rsidRDefault="00C613B0">
      <w:pPr>
        <w:rPr>
          <w:bCs/>
          <w:caps/>
          <w:color w:val="365F91" w:themeColor="accent1" w:themeShade="BF"/>
          <w:sz w:val="22"/>
        </w:rPr>
      </w:pPr>
      <w:r w:rsidRPr="00631582">
        <w:rPr>
          <w:bCs/>
          <w:caps/>
          <w:color w:val="365F91" w:themeColor="accent1" w:themeShade="BF"/>
          <w:sz w:val="22"/>
        </w:rPr>
        <w:t>Project Name</w:t>
      </w:r>
      <w:r w:rsidR="006160EC">
        <w:rPr>
          <w:bCs/>
          <w:caps/>
          <w:color w:val="365F91" w:themeColor="accent1" w:themeShade="BF"/>
          <w:sz w:val="22"/>
        </w:rPr>
        <w:t xml:space="preserve"> </w:t>
      </w:r>
    </w:p>
    <w:p w14:paraId="27A3310A" w14:textId="014E169B" w:rsidR="00093C13" w:rsidRPr="00631582" w:rsidRDefault="0012315D">
      <w:pPr>
        <w:rPr>
          <w:bCs/>
          <w:caps/>
          <w:color w:val="365F91" w:themeColor="accent1" w:themeShade="BF"/>
          <w:sz w:val="22"/>
        </w:rPr>
      </w:pPr>
      <w:r w:rsidRPr="006160EC">
        <w:rPr>
          <w:bCs/>
          <w:caps/>
          <w:noProof/>
          <w:color w:val="365F91" w:themeColor="accent1" w:themeShade="BF"/>
          <w:sz w:val="22"/>
        </w:rPr>
        <mc:AlternateContent>
          <mc:Choice Requires="wps">
            <w:drawing>
              <wp:anchor distT="45720" distB="45720" distL="114300" distR="114300" simplePos="0" relativeHeight="251657214" behindDoc="0" locked="0" layoutInCell="1" allowOverlap="1" wp14:anchorId="03D1773F" wp14:editId="49229DCF">
                <wp:simplePos x="0" y="0"/>
                <wp:positionH relativeFrom="margin">
                  <wp:posOffset>1884045</wp:posOffset>
                </wp:positionH>
                <wp:positionV relativeFrom="paragraph">
                  <wp:posOffset>203200</wp:posOffset>
                </wp:positionV>
                <wp:extent cx="3834765" cy="245745"/>
                <wp:effectExtent l="0" t="0" r="13335" b="20955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34765" cy="24574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customXmlInsRangeStart w:id="14" w:author="Isabelle Stewart" w:date="2022-05-30T15:33:00Z"/>
                          <w:sdt>
                            <w:sdtPr>
                              <w:rPr>
                                <w:sz w:val="22"/>
                              </w:rPr>
                              <w:id w:val="-1375230636"/>
                              <w:showingPlcHdr/>
                            </w:sdtPr>
                            <w:sdtEndPr/>
                            <w:sdtContent>
                              <w:customXmlInsRangeEnd w:id="14"/>
                              <w:p w14:paraId="17C99E10" w14:textId="70DFF84A" w:rsidR="0012315D" w:rsidRDefault="0084778D" w:rsidP="00631582">
                                <w:pPr>
                                  <w:spacing w:before="0" w:line="240" w:lineRule="auto"/>
                                </w:pPr>
                                <w:ins w:id="15" w:author="Isabelle Stewart" w:date="2022-05-30T15:33:00Z">
                                  <w:r w:rsidRPr="00631582">
                                    <w:rPr>
                                      <w:rStyle w:val="PlaceholderText"/>
                                      <w:sz w:val="22"/>
                                    </w:rPr>
                                    <w:t>Click or tap here to enter text.</w:t>
                                  </w:r>
                                </w:ins>
                              </w:p>
                              <w:customXmlInsRangeStart w:id="16" w:author="Isabelle Stewart" w:date="2022-05-30T15:33:00Z"/>
                            </w:sdtContent>
                          </w:sdt>
                          <w:customXmlInsRangeEnd w:id="1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D1773F" id="_x0000_s1029" type="#_x0000_t202" style="position:absolute;margin-left:148.35pt;margin-top:16pt;width:301.95pt;height:19.35pt;z-index:25165721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" fillcolor="#dbe5f1 [660]">
                <v:textbox>
                  <w:txbxContent>
                    <w:customXmlInsRangeStart w:id="21" w:author="Isabelle Stewart" w:date="2022-05-30T15:33:00Z"/>
                    <w:sdt>
                      <w:sdtPr>
                        <w:rPr>
                          <w:sz w:val="22"/>
                        </w:rPr>
                        <w:id w:val="-1375230636"/>
                        <w:placeholder>
                          <w:docPart w:val="F97158365F9541458A0A36A57CE5F0B0"/>
                        </w:placeholder>
                        <w:showingPlcHdr/>
                      </w:sdtPr>
                      <w:sdtContent>
                        <w:customXmlInsRangeEnd w:id="21"/>
                        <w:p w14:paraId="17C99E10" w14:textId="70DFF84A" w:rsidR="0012315D" w:rsidRDefault="0084778D" w:rsidP="00631582">
                          <w:pPr>
                            <w:spacing w:before="0" w:line="240" w:lineRule="auto"/>
                          </w:pPr>
                          <w:ins w:id="22" w:author="Isabelle Stewart" w:date="2022-05-30T15:33:00Z">
                            <w:r w:rsidRPr="00631582">
                              <w:rPr>
                                <w:rStyle w:val="PlaceholderText"/>
                                <w:sz w:val="22"/>
                              </w:rPr>
                              <w:t>Click or tap here to enter text.</w:t>
                            </w:r>
                          </w:ins>
                        </w:p>
                        <w:customXmlInsRangeStart w:id="23" w:author="Isabelle Stewart" w:date="2022-05-30T15:33:00Z"/>
                      </w:sdtContent>
                    </w:sdt>
                    <w:customXmlInsRangeEnd w:id="23"/>
                  </w:txbxContent>
                </v:textbox>
                <w10:wrap type="square" anchorx="margin"/>
              </v:shape>
            </w:pict>
          </mc:Fallback>
        </mc:AlternateContent>
      </w:r>
    </w:p>
    <w:p w14:paraId="5991C8CB" w14:textId="22B7FD8B" w:rsidR="00C613B0" w:rsidRPr="00631582" w:rsidRDefault="0012315D">
      <w:pPr>
        <w:rPr>
          <w:bCs/>
          <w:caps/>
          <w:color w:val="365F91" w:themeColor="accent1" w:themeShade="BF"/>
          <w:sz w:val="22"/>
        </w:rPr>
      </w:pPr>
      <w:r w:rsidRPr="00631582">
        <w:rPr>
          <w:bCs/>
          <w:caps/>
          <w:noProof/>
          <w:color w:val="365F91" w:themeColor="accent1" w:themeShade="BF"/>
          <w:szCs w:val="20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1" wp14:anchorId="125FF4C5" wp14:editId="5F717EF4">
                <wp:simplePos x="0" y="0"/>
                <wp:positionH relativeFrom="margin">
                  <wp:align>right</wp:align>
                </wp:positionH>
                <wp:positionV relativeFrom="paragraph">
                  <wp:posOffset>461010</wp:posOffset>
                </wp:positionV>
                <wp:extent cx="3834765" cy="245745"/>
                <wp:effectExtent l="0" t="0" r="13335" b="20955"/>
                <wp:wrapSquare wrapText="bothSides"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34765" cy="24574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customXmlInsRangeStart w:id="17" w:author="Isabelle Stewart" w:date="2022-05-30T15:33:00Z"/>
                          <w:sdt>
                            <w:sdtPr>
                              <w:rPr>
                                <w:sz w:val="22"/>
                              </w:rPr>
                              <w:id w:val="226433684"/>
                              <w:showingPlcHdr/>
                            </w:sdtPr>
                            <w:sdtEndPr/>
                            <w:sdtContent>
                              <w:customXmlInsRangeEnd w:id="17"/>
                              <w:p w14:paraId="43204A5B" w14:textId="6E308D35" w:rsidR="0012315D" w:rsidRDefault="0084778D" w:rsidP="00631582">
                                <w:pPr>
                                  <w:spacing w:before="0" w:line="240" w:lineRule="auto"/>
                                </w:pPr>
                                <w:ins w:id="18" w:author="Isabelle Stewart" w:date="2022-05-30T15:33:00Z">
                                  <w:r w:rsidRPr="00631582">
                                    <w:rPr>
                                      <w:rStyle w:val="PlaceholderText"/>
                                      <w:sz w:val="22"/>
                                    </w:rPr>
                                    <w:t>Click or tap here to enter text.</w:t>
                                  </w:r>
                                </w:ins>
                              </w:p>
                              <w:customXmlInsRangeStart w:id="19" w:author="Isabelle Stewart" w:date="2022-05-30T15:33:00Z"/>
                            </w:sdtContent>
                          </w:sdt>
                          <w:customXmlInsRangeEnd w:id="1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5FF4C5" id="_x0000_s1030" type="#_x0000_t202" style="position:absolute;margin-left:250.75pt;margin-top:36.3pt;width:301.95pt;height:19.35pt;z-index:251658239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" fillcolor="#dbe5f1 [660]">
                <v:textbox>
                  <w:txbxContent>
                    <w:customXmlInsRangeStart w:id="27" w:author="Isabelle Stewart" w:date="2022-05-30T15:33:00Z"/>
                    <w:sdt>
                      <w:sdtPr>
                        <w:rPr>
                          <w:sz w:val="22"/>
                        </w:rPr>
                        <w:id w:val="226433684"/>
                        <w:placeholder>
                          <w:docPart w:val="EBC81C8F6AD44E6B9F34CCD38CE20441"/>
                        </w:placeholder>
                        <w:showingPlcHdr/>
                      </w:sdtPr>
                      <w:sdtContent>
                        <w:customXmlInsRangeEnd w:id="27"/>
                        <w:p w14:paraId="43204A5B" w14:textId="6E308D35" w:rsidR="0012315D" w:rsidRDefault="0084778D" w:rsidP="00631582">
                          <w:pPr>
                            <w:spacing w:before="0" w:line="240" w:lineRule="auto"/>
                          </w:pPr>
                          <w:ins w:id="28" w:author="Isabelle Stewart" w:date="2022-05-30T15:33:00Z">
                            <w:r w:rsidRPr="00631582">
                              <w:rPr>
                                <w:rStyle w:val="PlaceholderText"/>
                                <w:sz w:val="22"/>
                              </w:rPr>
                              <w:t>Click or tap here to enter text.</w:t>
                            </w:r>
                          </w:ins>
                        </w:p>
                        <w:customXmlInsRangeStart w:id="29" w:author="Isabelle Stewart" w:date="2022-05-30T15:33:00Z"/>
                      </w:sdtContent>
                    </w:sdt>
                    <w:customXmlInsRangeEnd w:id="29"/>
                  </w:txbxContent>
                </v:textbox>
                <w10:wrap type="square" anchorx="margin"/>
              </v:shape>
            </w:pict>
          </mc:Fallback>
        </mc:AlternateContent>
      </w:r>
      <w:r w:rsidR="00C613B0" w:rsidRPr="00631582">
        <w:rPr>
          <w:bCs/>
          <w:caps/>
          <w:color w:val="365F91" w:themeColor="accent1" w:themeShade="BF"/>
          <w:sz w:val="22"/>
        </w:rPr>
        <w:t>Project Location:</w:t>
      </w:r>
      <w:r>
        <w:rPr>
          <w:bCs/>
          <w:caps/>
          <w:color w:val="365F91" w:themeColor="accent1" w:themeShade="BF"/>
          <w:sz w:val="22"/>
        </w:rPr>
        <w:t xml:space="preserve"> </w:t>
      </w:r>
    </w:p>
    <w:p w14:paraId="1E06C592" w14:textId="277DCFB9" w:rsidR="00093C13" w:rsidRPr="00631582" w:rsidRDefault="0012315D" w:rsidP="00631582">
      <w:pPr>
        <w:spacing w:line="240" w:lineRule="auto"/>
        <w:rPr>
          <w:rStyle w:val="normaltextrun"/>
          <w:sz w:val="18"/>
          <w:szCs w:val="18"/>
          <w:shd w:val="clear" w:color="auto" w:fill="FFFFFF"/>
        </w:rPr>
      </w:pPr>
      <w:r>
        <w:rPr>
          <w:rStyle w:val="normaltextrun"/>
          <w:sz w:val="18"/>
          <w:szCs w:val="18"/>
          <w:shd w:val="clear" w:color="auto" w:fill="FFFFFF"/>
        </w:rPr>
        <w:t xml:space="preserve">                                                                                                                 </w:t>
      </w:r>
      <w:r w:rsidRPr="00631582">
        <w:rPr>
          <w:rStyle w:val="normaltextrun"/>
          <w:sz w:val="18"/>
          <w:szCs w:val="18"/>
          <w:shd w:val="clear" w:color="auto" w:fill="FFFFFF"/>
        </w:rPr>
        <w:t>Address</w:t>
      </w:r>
    </w:p>
    <w:p w14:paraId="582D1228" w14:textId="5FE87491" w:rsidR="0012315D" w:rsidRDefault="0012315D" w:rsidP="0012315D">
      <w:pPr>
        <w:spacing w:before="0" w:after="0" w:line="240" w:lineRule="auto"/>
        <w:rPr>
          <w:rStyle w:val="normaltextrun"/>
          <w:sz w:val="22"/>
          <w:shd w:val="clear" w:color="auto" w:fill="FFFFFF"/>
        </w:rPr>
      </w:pPr>
      <w:r>
        <w:rPr>
          <w:rStyle w:val="normaltextrun"/>
          <w:sz w:val="22"/>
          <w:shd w:val="clear" w:color="auto" w:fill="FFFFFF"/>
        </w:rPr>
        <w:tab/>
      </w:r>
      <w:r>
        <w:rPr>
          <w:rStyle w:val="normaltextrun"/>
          <w:sz w:val="22"/>
          <w:shd w:val="clear" w:color="auto" w:fill="FFFFFF"/>
        </w:rPr>
        <w:tab/>
      </w:r>
      <w:r>
        <w:rPr>
          <w:rStyle w:val="normaltextrun"/>
          <w:sz w:val="22"/>
          <w:shd w:val="clear" w:color="auto" w:fill="FFFFFF"/>
        </w:rPr>
        <w:tab/>
      </w:r>
      <w:r>
        <w:rPr>
          <w:rStyle w:val="normaltextrun"/>
          <w:sz w:val="22"/>
          <w:shd w:val="clear" w:color="auto" w:fill="FFFFFF"/>
        </w:rPr>
        <w:tab/>
      </w:r>
      <w:r>
        <w:rPr>
          <w:rStyle w:val="normaltextrun"/>
          <w:sz w:val="22"/>
          <w:shd w:val="clear" w:color="auto" w:fill="FFFFFF"/>
        </w:rPr>
        <w:tab/>
      </w:r>
      <w:r>
        <w:rPr>
          <w:rStyle w:val="normaltextrun"/>
          <w:sz w:val="22"/>
          <w:shd w:val="clear" w:color="auto" w:fill="FFFFFF"/>
        </w:rPr>
        <w:tab/>
      </w:r>
      <w:r>
        <w:rPr>
          <w:rStyle w:val="normaltextrun"/>
          <w:sz w:val="22"/>
          <w:shd w:val="clear" w:color="auto" w:fill="FFFFFF"/>
        </w:rPr>
        <w:tab/>
      </w:r>
      <w:r>
        <w:rPr>
          <w:rStyle w:val="normaltextrun"/>
          <w:sz w:val="22"/>
          <w:shd w:val="clear" w:color="auto" w:fill="FFFFFF"/>
        </w:rPr>
        <w:tab/>
        <w:t xml:space="preserve">                                                                     </w:t>
      </w:r>
      <w:ins w:id="20" w:author="Isabelle Stewart" w:date="2022-05-30T15:50:00Z">
        <w:r w:rsidR="003E23F3">
          <w:rPr>
            <w:rStyle w:val="normaltextrun"/>
            <w:sz w:val="22"/>
            <w:shd w:val="clear" w:color="auto" w:fill="FFFFFF"/>
          </w:rPr>
          <w:t xml:space="preserve"> </w:t>
        </w:r>
      </w:ins>
      <w:del w:id="21" w:author="Isabelle Stewart" w:date="2022-05-30T15:50:00Z">
        <w:r w:rsidDel="00BE27CB">
          <w:rPr>
            <w:rStyle w:val="normaltextrun"/>
            <w:sz w:val="22"/>
            <w:shd w:val="clear" w:color="auto" w:fill="FFFFFF"/>
          </w:rPr>
          <w:delText xml:space="preserve"> </w:delText>
        </w:r>
      </w:del>
      <w:r>
        <w:rPr>
          <w:rStyle w:val="normaltextrun"/>
          <w:sz w:val="22"/>
          <w:shd w:val="clear" w:color="auto" w:fill="FFFFFF"/>
        </w:rPr>
        <w:t xml:space="preserve"> </w:t>
      </w:r>
      <w:r w:rsidRPr="00631582">
        <w:rPr>
          <w:rStyle w:val="normaltextrun"/>
          <w:sz w:val="18"/>
          <w:szCs w:val="18"/>
          <w:shd w:val="clear" w:color="auto" w:fill="FFFFFF"/>
        </w:rPr>
        <w:t>City</w:t>
      </w:r>
      <w:r>
        <w:rPr>
          <w:rStyle w:val="normaltextrun"/>
          <w:sz w:val="22"/>
          <w:shd w:val="clear" w:color="auto" w:fill="FFFFFF"/>
        </w:rPr>
        <w:tab/>
      </w:r>
      <w:r>
        <w:rPr>
          <w:rStyle w:val="normaltextrun"/>
          <w:sz w:val="22"/>
          <w:shd w:val="clear" w:color="auto" w:fill="FFFFFF"/>
        </w:rPr>
        <w:tab/>
      </w:r>
      <w:r>
        <w:rPr>
          <w:rStyle w:val="normaltextrun"/>
          <w:sz w:val="22"/>
          <w:shd w:val="clear" w:color="auto" w:fill="FFFFFF"/>
        </w:rPr>
        <w:tab/>
      </w:r>
      <w:r>
        <w:rPr>
          <w:rStyle w:val="normaltextrun"/>
          <w:sz w:val="22"/>
          <w:shd w:val="clear" w:color="auto" w:fill="FFFFFF"/>
        </w:rPr>
        <w:tab/>
      </w:r>
      <w:r>
        <w:rPr>
          <w:rStyle w:val="normaltextrun"/>
          <w:sz w:val="22"/>
          <w:shd w:val="clear" w:color="auto" w:fill="FFFFFF"/>
        </w:rPr>
        <w:tab/>
      </w:r>
      <w:r>
        <w:rPr>
          <w:rStyle w:val="normaltextrun"/>
          <w:sz w:val="22"/>
          <w:shd w:val="clear" w:color="auto" w:fill="FFFFFF"/>
        </w:rPr>
        <w:tab/>
      </w:r>
      <w:r>
        <w:rPr>
          <w:rStyle w:val="normaltextrun"/>
          <w:sz w:val="22"/>
          <w:shd w:val="clear" w:color="auto" w:fill="FFFFFF"/>
        </w:rPr>
        <w:tab/>
      </w:r>
      <w:r>
        <w:rPr>
          <w:rStyle w:val="normaltextrun"/>
          <w:sz w:val="22"/>
          <w:shd w:val="clear" w:color="auto" w:fill="FFFFFF"/>
        </w:rPr>
        <w:tab/>
      </w:r>
      <w:r>
        <w:rPr>
          <w:rStyle w:val="normaltextrun"/>
          <w:sz w:val="22"/>
          <w:shd w:val="clear" w:color="auto" w:fill="FFFFFF"/>
        </w:rPr>
        <w:tab/>
      </w:r>
      <w:r>
        <w:rPr>
          <w:rStyle w:val="normaltextrun"/>
          <w:sz w:val="22"/>
          <w:shd w:val="clear" w:color="auto" w:fill="FFFFFF"/>
        </w:rPr>
        <w:tab/>
      </w:r>
      <w:r>
        <w:rPr>
          <w:rStyle w:val="normaltextrun"/>
          <w:sz w:val="22"/>
          <w:shd w:val="clear" w:color="auto" w:fill="FFFFFF"/>
        </w:rPr>
        <w:tab/>
      </w:r>
      <w:r>
        <w:rPr>
          <w:rStyle w:val="normaltextrun"/>
          <w:sz w:val="22"/>
          <w:shd w:val="clear" w:color="auto" w:fill="FFFFFF"/>
        </w:rPr>
        <w:tab/>
      </w:r>
      <w:r>
        <w:rPr>
          <w:rStyle w:val="normaltextrun"/>
          <w:sz w:val="22"/>
          <w:shd w:val="clear" w:color="auto" w:fill="FFFFFF"/>
        </w:rPr>
        <w:tab/>
      </w:r>
      <w:r>
        <w:rPr>
          <w:rStyle w:val="normaltextrun"/>
          <w:sz w:val="22"/>
          <w:shd w:val="clear" w:color="auto" w:fill="FFFFFF"/>
        </w:rPr>
        <w:tab/>
      </w:r>
      <w:r>
        <w:rPr>
          <w:rStyle w:val="normaltextrun"/>
          <w:sz w:val="22"/>
          <w:shd w:val="clear" w:color="auto" w:fill="FFFFFF"/>
        </w:rPr>
        <w:tab/>
      </w:r>
      <w:r>
        <w:rPr>
          <w:rStyle w:val="normaltextrun"/>
          <w:sz w:val="22"/>
          <w:shd w:val="clear" w:color="auto" w:fill="FFFFFF"/>
        </w:rPr>
        <w:tab/>
      </w:r>
      <w:r>
        <w:rPr>
          <w:rStyle w:val="normaltextrun"/>
          <w:sz w:val="22"/>
          <w:shd w:val="clear" w:color="auto" w:fill="FFFFFF"/>
        </w:rPr>
        <w:tab/>
      </w:r>
    </w:p>
    <w:p w14:paraId="2E031A96" w14:textId="77777777" w:rsidR="00F40D0B" w:rsidRDefault="00F40D0B" w:rsidP="00631582">
      <w:pPr>
        <w:spacing w:before="0" w:after="0" w:line="240" w:lineRule="auto"/>
        <w:rPr>
          <w:ins w:id="22" w:author="Isabelle Stewart" w:date="2022-05-30T15:48:00Z"/>
          <w:rStyle w:val="normaltextrun"/>
          <w:sz w:val="22"/>
          <w:shd w:val="clear" w:color="auto" w:fill="FFFFFF"/>
        </w:rPr>
      </w:pPr>
    </w:p>
    <w:p w14:paraId="14A06748" w14:textId="5D674F42" w:rsidR="004E7A04" w:rsidRDefault="005055CC" w:rsidP="00631582">
      <w:pPr>
        <w:spacing w:before="0" w:after="0" w:line="240" w:lineRule="auto"/>
        <w:rPr>
          <w:rStyle w:val="normaltextrun"/>
          <w:sz w:val="22"/>
          <w:shd w:val="clear" w:color="auto" w:fill="FFFFFF"/>
        </w:rPr>
      </w:pPr>
      <w:r>
        <w:rPr>
          <w:rStyle w:val="normaltextrun"/>
          <w:sz w:val="22"/>
          <w:shd w:val="clear" w:color="auto" w:fill="FFFFFF"/>
        </w:rPr>
        <w:t>I confirm that</w:t>
      </w:r>
      <w:r w:rsidR="00E80F27">
        <w:rPr>
          <w:rStyle w:val="normaltextrun"/>
          <w:sz w:val="22"/>
          <w:shd w:val="clear" w:color="auto" w:fill="FFFFFF"/>
        </w:rPr>
        <w:t xml:space="preserve"> I, the above listed NZGBC Accredited Energy Modeller (AEM), have been engaged by the above listed </w:t>
      </w:r>
      <w:del w:id="23" w:author="Isabelle Stewart" w:date="2022-05-30T15:48:00Z">
        <w:r w:rsidR="00B42AFA" w:rsidDel="00F40D0B">
          <w:rPr>
            <w:rStyle w:val="normaltextrun"/>
            <w:sz w:val="22"/>
            <w:shd w:val="clear" w:color="auto" w:fill="FFFFFF"/>
          </w:rPr>
          <w:delText>uilding</w:delText>
        </w:r>
      </w:del>
      <w:ins w:id="24" w:author="Isabelle Stewart" w:date="2022-05-30T15:48:00Z">
        <w:r w:rsidR="00F40D0B">
          <w:rPr>
            <w:rStyle w:val="normaltextrun"/>
            <w:sz w:val="22"/>
            <w:shd w:val="clear" w:color="auto" w:fill="FFFFFF"/>
          </w:rPr>
          <w:t>building</w:t>
        </w:r>
      </w:ins>
      <w:r w:rsidR="00B42AFA">
        <w:rPr>
          <w:rStyle w:val="normaltextrun"/>
          <w:sz w:val="22"/>
          <w:shd w:val="clear" w:color="auto" w:fill="FFFFFF"/>
        </w:rPr>
        <w:t xml:space="preserve"> owner/client to undertake the energy and thermal comfort modelling on the above listed project and that this modelling has been undertaken in accordance with the appropriate Green Star NZ – Design &amp; As Built</w:t>
      </w:r>
      <w:r w:rsidR="004E7A04">
        <w:rPr>
          <w:rStyle w:val="normaltextrun"/>
          <w:sz w:val="22"/>
          <w:shd w:val="clear" w:color="auto" w:fill="FFFFFF"/>
        </w:rPr>
        <w:t xml:space="preserve"> modelling requirements. </w:t>
      </w:r>
    </w:p>
    <w:p w14:paraId="223A2F3C" w14:textId="77777777" w:rsidR="002760EE" w:rsidRDefault="002760EE">
      <w:pPr>
        <w:rPr>
          <w:rStyle w:val="normaltextrun"/>
          <w:sz w:val="22"/>
          <w:shd w:val="clear" w:color="auto" w:fill="FFFFFF"/>
        </w:rPr>
      </w:pPr>
    </w:p>
    <w:p w14:paraId="65146874" w14:textId="6738B93E" w:rsidR="004E7A04" w:rsidRDefault="004E7A04">
      <w:pPr>
        <w:rPr>
          <w:ins w:id="25" w:author="Isabelle Stewart" w:date="2022-05-30T15:50:00Z"/>
          <w:rStyle w:val="normaltextrun"/>
          <w:sz w:val="22"/>
          <w:shd w:val="clear" w:color="auto" w:fill="FFFFFF"/>
        </w:rPr>
      </w:pPr>
      <w:r>
        <w:rPr>
          <w:rStyle w:val="normaltextrun"/>
          <w:sz w:val="22"/>
          <w:shd w:val="clear" w:color="auto" w:fill="FFFFFF"/>
        </w:rPr>
        <w:t>I further confirm that the following model were undertaken, for the selected rating, with the stated points levels achieved:</w:t>
      </w:r>
    </w:p>
    <w:p w14:paraId="06276B46" w14:textId="77777777" w:rsidR="00BE27CB" w:rsidRDefault="00BE27CB">
      <w:pPr>
        <w:rPr>
          <w:rStyle w:val="normaltextrun"/>
          <w:sz w:val="22"/>
          <w:shd w:val="clear" w:color="auto" w:fill="FFFFFF"/>
        </w:rPr>
      </w:pPr>
    </w:p>
    <w:p w14:paraId="464D936A" w14:textId="71E4B302" w:rsidR="002E5DFD" w:rsidRPr="00631582" w:rsidRDefault="004E7A04" w:rsidP="00631582">
      <w:pPr>
        <w:spacing w:line="360" w:lineRule="auto"/>
        <w:rPr>
          <w:bCs/>
          <w:caps/>
          <w:color w:val="365F91" w:themeColor="accent1" w:themeShade="BF"/>
          <w:sz w:val="22"/>
        </w:rPr>
      </w:pPr>
      <w:r w:rsidRPr="00631582">
        <w:rPr>
          <w:bCs/>
          <w:caps/>
          <w:color w:val="365F91" w:themeColor="accent1" w:themeShade="BF"/>
          <w:sz w:val="22"/>
        </w:rPr>
        <w:t>Design Review Submission</w:t>
      </w:r>
      <w:r w:rsidR="006B32B4" w:rsidRPr="00631582">
        <w:rPr>
          <w:bCs/>
          <w:caps/>
          <w:color w:val="365F91" w:themeColor="accent1" w:themeShade="BF"/>
          <w:sz w:val="22"/>
        </w:rPr>
        <w:t xml:space="preserve"> </w:t>
      </w:r>
      <w:r w:rsidR="002E5DFD" w:rsidRPr="00631582">
        <w:rPr>
          <w:bCs/>
          <w:caps/>
          <w:color w:val="365F91" w:themeColor="accent1" w:themeShade="BF"/>
          <w:sz w:val="22"/>
        </w:rPr>
        <w:t xml:space="preserve"> </w:t>
      </w:r>
      <w:r w:rsidR="00585CC0" w:rsidRPr="00631582">
        <w:rPr>
          <w:bCs/>
          <w:caps/>
          <w:color w:val="365F91" w:themeColor="accent1" w:themeShade="BF"/>
          <w:sz w:val="22"/>
        </w:rPr>
        <w:t xml:space="preserve">                      </w:t>
      </w:r>
      <w:r w:rsidR="006B32B4" w:rsidRPr="00631582">
        <w:rPr>
          <w:bCs/>
          <w:caps/>
          <w:color w:val="365F91" w:themeColor="accent1" w:themeShade="BF"/>
          <w:sz w:val="22"/>
        </w:rPr>
        <w:t xml:space="preserve"> </w:t>
      </w:r>
      <w:r w:rsidRPr="00631582">
        <w:rPr>
          <w:bCs/>
          <w:caps/>
          <w:color w:val="365F91" w:themeColor="accent1" w:themeShade="BF"/>
          <w:sz w:val="22"/>
        </w:rPr>
        <w:t xml:space="preserve"> </w:t>
      </w:r>
      <w:sdt>
        <w:sdtPr>
          <w:rPr>
            <w:rFonts w:ascii="MS Gothic" w:eastAsia="MS Gothic" w:hAnsi="MS Gothic"/>
            <w:sz w:val="22"/>
          </w:rPr>
          <w:id w:val="1285310537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Fonts w:hint="eastAsia"/>
          </w:rPr>
        </w:sdtEndPr>
        <w:sdtContent>
          <w:ins w:id="26" w:author="Isabelle Stewart" w:date="2022-05-30T16:05:00Z">
            <w:r w:rsidR="00930AF7">
              <w:rPr>
                <w:rFonts w:ascii="MS Gothic" w:eastAsia="MS Gothic" w:hAnsi="MS Gothic" w:hint="eastAsia"/>
                <w:sz w:val="22"/>
              </w:rPr>
              <w:t>☐</w:t>
            </w:r>
          </w:ins>
          <w:del w:id="27" w:author="Isabelle Stewart" w:date="2022-05-30T16:05:00Z">
            <w:r w:rsidR="00930AF7" w:rsidDel="00930AF7">
              <w:rPr>
                <w:rFonts w:ascii="MS Gothic" w:eastAsia="MS Gothic" w:hAnsi="MS Gothic" w:hint="eastAsia"/>
                <w:sz w:val="22"/>
              </w:rPr>
              <w:delText>☒</w:delText>
            </w:r>
          </w:del>
        </w:sdtContent>
      </w:sdt>
      <w:r w:rsidR="005753CB" w:rsidRPr="00631582">
        <w:rPr>
          <w:bCs/>
          <w:caps/>
          <w:color w:val="365F91" w:themeColor="accent1" w:themeShade="BF"/>
          <w:sz w:val="22"/>
        </w:rPr>
        <w:t xml:space="preserve">   </w:t>
      </w:r>
    </w:p>
    <w:p w14:paraId="704107FA" w14:textId="1F6ECAE6" w:rsidR="004C1C66" w:rsidRPr="00631582" w:rsidRDefault="00631582" w:rsidP="00631582">
      <w:pPr>
        <w:spacing w:line="360" w:lineRule="auto"/>
        <w:rPr>
          <w:bCs/>
          <w:caps/>
          <w:color w:val="365F91" w:themeColor="accent1" w:themeShade="BF"/>
          <w:sz w:val="22"/>
        </w:rPr>
      </w:pPr>
      <w:ins w:id="28" w:author="Isabelle Stewart" w:date="2022-05-30T15:31:00Z">
        <w:r w:rsidRPr="00631582">
          <w:rPr>
            <w:bCs/>
            <w:caps/>
            <w:noProof/>
            <w:color w:val="365F91" w:themeColor="accent1" w:themeShade="BF"/>
            <w:szCs w:val="20"/>
          </w:rPr>
          <mc:AlternateContent>
            <mc:Choice Requires="wps">
              <w:drawing>
                <wp:anchor distT="45720" distB="45720" distL="114300" distR="114300" simplePos="0" relativeHeight="251669504" behindDoc="0" locked="0" layoutInCell="1" allowOverlap="1" wp14:anchorId="5435CB75" wp14:editId="10497ED3">
                  <wp:simplePos x="0" y="0"/>
                  <wp:positionH relativeFrom="margin">
                    <wp:posOffset>2337435</wp:posOffset>
                  </wp:positionH>
                  <wp:positionV relativeFrom="paragraph">
                    <wp:posOffset>316230</wp:posOffset>
                  </wp:positionV>
                  <wp:extent cx="1565910" cy="245745"/>
                  <wp:effectExtent l="0" t="0" r="15240" b="20955"/>
                  <wp:wrapSquare wrapText="bothSides"/>
                  <wp:docPr id="6" name="Text Box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565910" cy="245745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customXmlInsRangeStart w:id="29" w:author="Isabelle Stewart" w:date="2022-05-30T15:32:00Z"/>
                            <w:sdt>
                              <w:sdtPr>
                                <w:id w:val="117347069"/>
                                <w:showingPlcHdr/>
                                <w:dropDownList>
                                  <w:listItem w:value="Choose an item."/>
                                  <w:listItem w:displayText="4 Green Star" w:value="4 Green Star"/>
                                  <w:listItem w:displayText="5 Green Star" w:value="5 Green Star"/>
                                  <w:listItem w:displayText="6 Green Star" w:value="6 Green Star"/>
                                </w:dropDownList>
                              </w:sdtPr>
                              <w:sdtEndPr/>
                              <w:sdtContent>
                                <w:customXmlInsRangeEnd w:id="29"/>
                                <w:p w14:paraId="01C000E0" w14:textId="2D097816" w:rsidR="00631582" w:rsidRDefault="0084778D">
                                  <w:pPr>
                                    <w:spacing w:before="0" w:line="240" w:lineRule="auto"/>
                                    <w:jc w:val="center"/>
                                    <w:pPrChange w:id="30" w:author="Isabelle Stewart" w:date="2022-05-30T15:50:00Z">
                                      <w:pPr>
                                        <w:spacing w:before="0" w:line="240" w:lineRule="auto"/>
                                      </w:pPr>
                                    </w:pPrChange>
                                  </w:pPr>
                                  <w:ins w:id="31" w:author="Isabelle Stewart" w:date="2022-05-30T15:32:00Z">
                                    <w:r w:rsidRPr="002F26F4">
                                      <w:rPr>
                                        <w:rStyle w:val="PlaceholderText"/>
                                      </w:rPr>
                                      <w:t>Choose an item.</w:t>
                                    </w:r>
                                  </w:ins>
                                </w:p>
                                <w:customXmlInsRangeStart w:id="32" w:author="Isabelle Stewart" w:date="2022-05-30T15:32:00Z"/>
                              </w:sdtContent>
                            </w:sdt>
                            <w:customXmlInsRangeEnd w:id="32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 w14:anchorId="5435CB75" id="_x0000_s1031" type="#_x0000_t202" style="position:absolute;margin-left:184.05pt;margin-top:24.9pt;width:123.3pt;height:19.3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" fillcolor="#dbe5f1 [660]">
                  <v:textbox>
                    <w:txbxContent>
                      <w:customXmlInsRangeStart w:id="43" w:author="Isabelle Stewart" w:date="2022-05-30T15:32:00Z"/>
                      <w:sdt>
                        <w:sdtPr>
                          <w:id w:val="117347069"/>
                          <w:placeholder>
                            <w:docPart w:val="DefaultPlaceholder_-1854013438"/>
                          </w:placeholder>
                          <w:showingPlcHdr/>
                          <w:dropDownList>
                            <w:listItem w:value="Choose an item."/>
                            <w:listItem w:displayText="4 Green Star" w:value="4 Green Star"/>
                            <w:listItem w:displayText="5 Green Star" w:value="5 Green Star"/>
                            <w:listItem w:displayText="6 Green Star" w:value="6 Green Star"/>
                          </w:dropDownList>
                        </w:sdtPr>
                        <w:sdtContent>
                          <w:customXmlInsRangeEnd w:id="43"/>
                          <w:p w14:paraId="01C000E0" w14:textId="2D097816" w:rsidR="00631582" w:rsidRDefault="0084778D" w:rsidP="00BE27CB">
                            <w:pPr>
                              <w:spacing w:before="0" w:line="240" w:lineRule="auto"/>
                              <w:jc w:val="center"/>
                              <w:pPrChange w:id="44" w:author="Isabelle Stewart" w:date="2022-05-30T15:50:00Z">
                                <w:pPr>
                                  <w:spacing w:before="0" w:line="240" w:lineRule="auto"/>
                                </w:pPr>
                              </w:pPrChange>
                            </w:pPr>
                            <w:ins w:id="45" w:author="Isabelle Stewart" w:date="2022-05-30T15:32:00Z">
                              <w:r w:rsidRPr="002F26F4">
                                <w:rPr>
                                  <w:rStyle w:val="PlaceholderText"/>
                                </w:rPr>
                                <w:t>Choose an item.</w:t>
                              </w:r>
                            </w:ins>
                          </w:p>
                          <w:customXmlInsRangeStart w:id="46" w:author="Isabelle Stewart" w:date="2022-05-30T15:32:00Z"/>
                        </w:sdtContent>
                      </w:sdt>
                      <w:customXmlInsRangeEnd w:id="46"/>
                    </w:txbxContent>
                  </v:textbox>
                  <w10:wrap type="square" anchorx="margin"/>
                </v:shape>
              </w:pict>
            </mc:Fallback>
          </mc:AlternateContent>
        </w:r>
      </w:ins>
      <w:r w:rsidR="004E7A04" w:rsidRPr="00631582">
        <w:rPr>
          <w:bCs/>
          <w:caps/>
          <w:color w:val="365F91" w:themeColor="accent1" w:themeShade="BF"/>
          <w:sz w:val="22"/>
        </w:rPr>
        <w:t>As Built Submis</w:t>
      </w:r>
      <w:r w:rsidR="00292FD7" w:rsidRPr="00631582">
        <w:rPr>
          <w:bCs/>
          <w:caps/>
          <w:color w:val="365F91" w:themeColor="accent1" w:themeShade="BF"/>
          <w:sz w:val="22"/>
        </w:rPr>
        <w:t>sion</w:t>
      </w:r>
      <w:r w:rsidR="002E5DFD" w:rsidRPr="00631582">
        <w:rPr>
          <w:bCs/>
          <w:caps/>
          <w:color w:val="365F91" w:themeColor="accent1" w:themeShade="BF"/>
          <w:sz w:val="22"/>
        </w:rPr>
        <w:t xml:space="preserve">  </w:t>
      </w:r>
      <w:r w:rsidR="00292FD7" w:rsidRPr="00631582">
        <w:rPr>
          <w:bCs/>
          <w:caps/>
          <w:color w:val="365F91" w:themeColor="accent1" w:themeShade="BF"/>
          <w:sz w:val="22"/>
        </w:rPr>
        <w:t xml:space="preserve">         </w:t>
      </w:r>
      <w:r w:rsidR="00585CC0" w:rsidRPr="00631582">
        <w:rPr>
          <w:bCs/>
          <w:caps/>
          <w:color w:val="365F91" w:themeColor="accent1" w:themeShade="BF"/>
          <w:sz w:val="22"/>
        </w:rPr>
        <w:t xml:space="preserve">                      </w:t>
      </w:r>
      <w:r w:rsidR="006B32B4" w:rsidRPr="00631582">
        <w:rPr>
          <w:bCs/>
          <w:caps/>
          <w:color w:val="365F91" w:themeColor="accent1" w:themeShade="BF"/>
          <w:sz w:val="22"/>
        </w:rPr>
        <w:t xml:space="preserve">   </w:t>
      </w:r>
      <w:r w:rsidR="005753CB" w:rsidRPr="00631582">
        <w:rPr>
          <w:bCs/>
          <w:caps/>
          <w:color w:val="365F91" w:themeColor="accent1" w:themeShade="BF"/>
          <w:sz w:val="22"/>
        </w:rPr>
        <w:t xml:space="preserve">  </w:t>
      </w:r>
      <w:r w:rsidR="004E7A04" w:rsidRPr="00631582">
        <w:rPr>
          <w:bCs/>
          <w:caps/>
          <w:color w:val="365F91" w:themeColor="accent1" w:themeShade="BF"/>
          <w:sz w:val="22"/>
        </w:rPr>
        <w:t xml:space="preserve"> </w:t>
      </w:r>
      <w:sdt>
        <w:sdtPr>
          <w:rPr>
            <w:rFonts w:ascii="MS Gothic" w:eastAsia="MS Gothic" w:hAnsi="MS Gothic"/>
            <w:sz w:val="22"/>
          </w:rPr>
          <w:id w:val="1897166563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Fonts w:hint="eastAsia"/>
          </w:rPr>
        </w:sdtEndPr>
        <w:sdtContent>
          <w:r w:rsidR="00930AF7">
            <w:rPr>
              <w:rFonts w:ascii="MS Gothic" w:eastAsia="MS Gothic" w:hAnsi="MS Gothic" w:hint="eastAsia"/>
              <w:sz w:val="22"/>
            </w:rPr>
            <w:t>☐</w:t>
          </w:r>
        </w:sdtContent>
      </w:sdt>
    </w:p>
    <w:p w14:paraId="74BD3239" w14:textId="30981B67" w:rsidR="002232B2" w:rsidRDefault="00326BC8" w:rsidP="00631582">
      <w:pPr>
        <w:spacing w:line="360" w:lineRule="auto"/>
        <w:rPr>
          <w:bCs/>
          <w:caps/>
          <w:color w:val="365F91" w:themeColor="accent1" w:themeShade="BF"/>
          <w:sz w:val="22"/>
        </w:rPr>
      </w:pPr>
      <w:r w:rsidRPr="00631582">
        <w:rPr>
          <w:bCs/>
          <w:caps/>
          <w:color w:val="365F91" w:themeColor="accent1" w:themeShade="BF"/>
          <w:sz w:val="22"/>
        </w:rPr>
        <w:t>Rating Tar</w:t>
      </w:r>
      <w:r w:rsidR="004C1C66" w:rsidRPr="00631582">
        <w:rPr>
          <w:bCs/>
          <w:caps/>
          <w:color w:val="365F91" w:themeColor="accent1" w:themeShade="BF"/>
          <w:sz w:val="22"/>
        </w:rPr>
        <w:t>geted</w:t>
      </w:r>
      <w:ins w:id="33" w:author="Isabelle Stewart" w:date="2022-05-30T15:31:00Z">
        <w:r w:rsidR="00631582">
          <w:rPr>
            <w:bCs/>
            <w:caps/>
            <w:color w:val="365F91" w:themeColor="accent1" w:themeShade="BF"/>
            <w:sz w:val="22"/>
          </w:rPr>
          <w:t xml:space="preserve">                               </w:t>
        </w:r>
      </w:ins>
      <w:r w:rsidR="005C08FE">
        <w:rPr>
          <w:bCs/>
          <w:caps/>
          <w:color w:val="365F91" w:themeColor="accent1" w:themeShade="BF"/>
          <w:sz w:val="22"/>
        </w:rPr>
        <w:t xml:space="preserve"> </w:t>
      </w:r>
      <w:customXmlDelRangeStart w:id="34" w:author="Isabelle Stewart" w:date="2022-05-30T15:31:00Z"/>
      <w:sdt>
        <w:sdtPr>
          <w:rPr>
            <w:bCs/>
            <w:caps/>
            <w:color w:val="365F91" w:themeColor="accent1" w:themeShade="BF"/>
            <w:sz w:val="22"/>
          </w:rPr>
          <w:id w:val="-1366208184"/>
          <w:placeholder>
            <w:docPart w:val="E0957E7308E347EDBA55C6CAB827DB03"/>
          </w:placeholder>
          <w:dropDownList>
            <w:listItem w:value="Choose an item."/>
          </w:dropDownList>
        </w:sdtPr>
        <w:sdtEndPr/>
        <w:sdtContent>
          <w:customXmlDelRangeEnd w:id="34"/>
          <w:customXmlDelRangeStart w:id="35" w:author="Isabelle Stewart" w:date="2022-05-30T15:31:00Z"/>
        </w:sdtContent>
      </w:sdt>
      <w:customXmlDelRangeEnd w:id="35"/>
    </w:p>
    <w:p w14:paraId="14FCAF9C" w14:textId="321B1DBD" w:rsidR="007C7885" w:rsidRDefault="007C7885">
      <w:pPr>
        <w:rPr>
          <w:ins w:id="36" w:author="Isabelle Stewart" w:date="2022-05-30T15:48:00Z"/>
          <w:bCs/>
          <w:caps/>
          <w:color w:val="365F91" w:themeColor="accent1" w:themeShade="BF"/>
          <w:sz w:val="22"/>
        </w:rPr>
      </w:pPr>
    </w:p>
    <w:p w14:paraId="5550B62C" w14:textId="77777777" w:rsidR="00F40D0B" w:rsidRDefault="00F40D0B">
      <w:pPr>
        <w:rPr>
          <w:bCs/>
          <w:caps/>
          <w:color w:val="365F91" w:themeColor="accent1" w:themeShade="BF"/>
          <w:sz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807"/>
        <w:gridCol w:w="3210"/>
      </w:tblGrid>
      <w:tr w:rsidR="00D477B1" w:rsidRPr="00631582" w14:paraId="2ADF335F" w14:textId="27E9E5F7" w:rsidTr="00631582">
        <w:trPr>
          <w:trHeight w:hRule="exact" w:val="454"/>
        </w:trPr>
        <w:tc>
          <w:tcPr>
            <w:tcW w:w="9017" w:type="dxa"/>
            <w:gridSpan w:val="2"/>
            <w:shd w:val="clear" w:color="auto" w:fill="DBE5F1" w:themeFill="accent1" w:themeFillTint="33"/>
            <w:vAlign w:val="center"/>
          </w:tcPr>
          <w:p w14:paraId="5327FFA8" w14:textId="3956C034" w:rsidR="00D477B1" w:rsidRPr="00631582" w:rsidRDefault="0012186D" w:rsidP="00631582">
            <w:pPr>
              <w:jc w:val="center"/>
              <w:rPr>
                <w:b/>
                <w:bCs/>
                <w:sz w:val="22"/>
              </w:rPr>
            </w:pPr>
            <w:r w:rsidRPr="00631582">
              <w:rPr>
                <w:b/>
                <w:bCs/>
                <w:sz w:val="22"/>
              </w:rPr>
              <w:t>Credits</w:t>
            </w:r>
            <w:r w:rsidRPr="0012315D">
              <w:rPr>
                <w:b/>
                <w:bCs/>
                <w:sz w:val="22"/>
              </w:rPr>
              <w:t xml:space="preserve"> modelling was undertaken for</w:t>
            </w:r>
          </w:p>
        </w:tc>
      </w:tr>
      <w:tr w:rsidR="00D477B1" w:rsidRPr="00631582" w14:paraId="73F986F5" w14:textId="0B5B3C1B" w:rsidTr="00631582">
        <w:trPr>
          <w:trHeight w:hRule="exact" w:val="454"/>
        </w:trPr>
        <w:tc>
          <w:tcPr>
            <w:tcW w:w="5807" w:type="dxa"/>
            <w:vAlign w:val="center"/>
          </w:tcPr>
          <w:p w14:paraId="4FC281C7" w14:textId="46D47E79" w:rsidR="00D477B1" w:rsidRPr="00631582" w:rsidRDefault="00D477B1" w:rsidP="00DB789A">
            <w:pPr>
              <w:rPr>
                <w:rStyle w:val="normaltextrun"/>
                <w:sz w:val="22"/>
                <w:shd w:val="clear" w:color="auto" w:fill="FFFFFF"/>
              </w:rPr>
            </w:pPr>
            <w:r w:rsidRPr="00631582">
              <w:rPr>
                <w:rStyle w:val="normaltextrun"/>
                <w:sz w:val="22"/>
                <w:shd w:val="clear" w:color="auto" w:fill="FFFFFF"/>
              </w:rPr>
              <w:t>14.</w:t>
            </w:r>
            <w:ins w:id="37" w:author="Ting Li" w:date="2022-05-31T17:00:00Z">
              <w:r w:rsidR="00A23CF6">
                <w:rPr>
                  <w:rStyle w:val="normaltextrun"/>
                  <w:sz w:val="22"/>
                  <w:shd w:val="clear" w:color="auto" w:fill="FFFFFF"/>
                </w:rPr>
                <w:t>1</w:t>
              </w:r>
            </w:ins>
            <w:r w:rsidRPr="00631582">
              <w:rPr>
                <w:rStyle w:val="normaltextrun"/>
                <w:sz w:val="22"/>
                <w:shd w:val="clear" w:color="auto" w:fill="FFFFFF"/>
              </w:rPr>
              <w:t xml:space="preserve"> Thermal Comfort </w:t>
            </w:r>
          </w:p>
        </w:tc>
        <w:tc>
          <w:tcPr>
            <w:tcW w:w="3210" w:type="dxa"/>
            <w:vAlign w:val="center"/>
          </w:tcPr>
          <w:p w14:paraId="461D8777" w14:textId="2178714A" w:rsidR="00D477B1" w:rsidRPr="00631582" w:rsidRDefault="008F57F3" w:rsidP="00DB789A">
            <w:pPr>
              <w:rPr>
                <w:rFonts w:ascii="MS Gothic" w:eastAsia="MS Gothic" w:hAnsi="MS Gothic"/>
                <w:sz w:val="22"/>
              </w:rPr>
            </w:pPr>
            <w:sdt>
              <w:sdtPr>
                <w:rPr>
                  <w:rFonts w:ascii="MS Gothic" w:eastAsia="MS Gothic" w:hAnsi="MS Gothic"/>
                  <w:sz w:val="22"/>
                </w:rPr>
                <w:id w:val="-5592535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8608AC" w:rsidRPr="00631582">
                  <w:rPr>
                    <w:rFonts w:ascii="MS Gothic" w:eastAsia="MS Gothic" w:hAnsi="MS Gothic"/>
                    <w:sz w:val="22"/>
                  </w:rPr>
                  <w:t>☐</w:t>
                </w:r>
              </w:sdtContent>
            </w:sdt>
          </w:p>
        </w:tc>
      </w:tr>
      <w:tr w:rsidR="00A23CF6" w:rsidRPr="00631582" w14:paraId="2AE92D1D" w14:textId="77777777" w:rsidTr="00631582">
        <w:trPr>
          <w:trHeight w:hRule="exact" w:val="454"/>
          <w:ins w:id="38" w:author="Ting Li" w:date="2022-05-31T16:59:00Z"/>
        </w:trPr>
        <w:tc>
          <w:tcPr>
            <w:tcW w:w="5807" w:type="dxa"/>
            <w:vAlign w:val="center"/>
          </w:tcPr>
          <w:p w14:paraId="6A7FBDEF" w14:textId="5C80FF72" w:rsidR="00A23CF6" w:rsidRPr="00631582" w:rsidRDefault="00A23CF6" w:rsidP="00DB789A">
            <w:pPr>
              <w:rPr>
                <w:ins w:id="39" w:author="Ting Li" w:date="2022-05-31T16:59:00Z"/>
                <w:rStyle w:val="normaltextrun"/>
                <w:sz w:val="22"/>
                <w:shd w:val="clear" w:color="auto" w:fill="FFFFFF"/>
              </w:rPr>
            </w:pPr>
            <w:ins w:id="40" w:author="Ting Li" w:date="2022-05-31T17:00:00Z">
              <w:r>
                <w:rPr>
                  <w:rStyle w:val="normaltextrun"/>
                  <w:sz w:val="22"/>
                  <w:shd w:val="clear" w:color="auto" w:fill="FFFFFF"/>
                </w:rPr>
                <w:t>15.2</w:t>
              </w:r>
              <w:r w:rsidR="00287EE4">
                <w:rPr>
                  <w:rStyle w:val="normaltextrun"/>
                  <w:sz w:val="22"/>
                  <w:shd w:val="clear" w:color="auto" w:fill="FFFFFF"/>
                </w:rPr>
                <w:t xml:space="preserve"> Advanced Thermal Comfort</w:t>
              </w:r>
            </w:ins>
          </w:p>
        </w:tc>
        <w:tc>
          <w:tcPr>
            <w:tcW w:w="3210" w:type="dxa"/>
            <w:vAlign w:val="center"/>
          </w:tcPr>
          <w:p w14:paraId="41A67BD3" w14:textId="329544CC" w:rsidR="00A23CF6" w:rsidRDefault="008F57F3" w:rsidP="00DB789A">
            <w:pPr>
              <w:rPr>
                <w:ins w:id="41" w:author="Ting Li" w:date="2022-05-31T16:59:00Z"/>
                <w:rFonts w:ascii="MS Gothic" w:eastAsia="MS Gothic" w:hAnsi="MS Gothic"/>
                <w:sz w:val="22"/>
              </w:rPr>
            </w:pPr>
            <w:customXmlInsRangeStart w:id="42" w:author="Ting Li" w:date="2022-05-31T17:00:00Z"/>
            <w:sdt>
              <w:sdtPr>
                <w:rPr>
                  <w:rFonts w:ascii="MS Gothic" w:eastAsia="MS Gothic" w:hAnsi="MS Gothic"/>
                  <w:sz w:val="22"/>
                </w:rPr>
                <w:id w:val="5573645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customXmlInsRangeEnd w:id="42"/>
                <w:ins w:id="43" w:author="Ting Li" w:date="2022-05-31T17:00:00Z">
                  <w:r w:rsidR="00287EE4" w:rsidRPr="00631582">
                    <w:rPr>
                      <w:rFonts w:ascii="MS Gothic" w:eastAsia="MS Gothic" w:hAnsi="MS Gothic"/>
                      <w:sz w:val="22"/>
                    </w:rPr>
                    <w:t>☐</w:t>
                  </w:r>
                </w:ins>
                <w:customXmlInsRangeStart w:id="44" w:author="Ting Li" w:date="2022-05-31T17:00:00Z"/>
              </w:sdtContent>
            </w:sdt>
            <w:customXmlInsRangeEnd w:id="44"/>
          </w:p>
        </w:tc>
      </w:tr>
      <w:tr w:rsidR="00D477B1" w:rsidRPr="00631582" w14:paraId="1B6353D1" w14:textId="5A8901D5" w:rsidTr="00631582">
        <w:trPr>
          <w:trHeight w:hRule="exact" w:val="454"/>
        </w:trPr>
        <w:tc>
          <w:tcPr>
            <w:tcW w:w="5807" w:type="dxa"/>
            <w:vAlign w:val="center"/>
          </w:tcPr>
          <w:p w14:paraId="46BB52C6" w14:textId="2665E667" w:rsidR="00D477B1" w:rsidRPr="00631582" w:rsidRDefault="00D477B1" w:rsidP="00DB789A">
            <w:pPr>
              <w:rPr>
                <w:rStyle w:val="normaltextrun"/>
                <w:sz w:val="22"/>
                <w:shd w:val="clear" w:color="auto" w:fill="FFFFFF"/>
              </w:rPr>
            </w:pPr>
            <w:r w:rsidRPr="00631582">
              <w:rPr>
                <w:rStyle w:val="normaltextrun"/>
                <w:sz w:val="22"/>
                <w:shd w:val="clear" w:color="auto" w:fill="FFFFFF"/>
              </w:rPr>
              <w:t xml:space="preserve">15. Greenhouse Gas Emissions </w:t>
            </w:r>
          </w:p>
        </w:tc>
        <w:tc>
          <w:tcPr>
            <w:tcW w:w="3210" w:type="dxa"/>
            <w:vAlign w:val="center"/>
          </w:tcPr>
          <w:p w14:paraId="55183C38" w14:textId="261820D2" w:rsidR="00D477B1" w:rsidRPr="00631582" w:rsidRDefault="008F57F3" w:rsidP="00DB789A">
            <w:pPr>
              <w:rPr>
                <w:rFonts w:ascii="MS Gothic" w:eastAsia="MS Gothic" w:hAnsi="MS Gothic"/>
                <w:sz w:val="22"/>
              </w:rPr>
            </w:pPr>
            <w:sdt>
              <w:sdtPr>
                <w:rPr>
                  <w:rFonts w:ascii="MS Gothic" w:eastAsia="MS Gothic" w:hAnsi="MS Gothic"/>
                  <w:sz w:val="22"/>
                </w:rPr>
                <w:id w:val="-11918440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8608AC" w:rsidRPr="00631582">
                  <w:rPr>
                    <w:rFonts w:ascii="MS Gothic" w:eastAsia="MS Gothic" w:hAnsi="MS Gothic"/>
                    <w:sz w:val="22"/>
                  </w:rPr>
                  <w:t>☐</w:t>
                </w:r>
              </w:sdtContent>
            </w:sdt>
          </w:p>
        </w:tc>
      </w:tr>
      <w:tr w:rsidR="00D477B1" w:rsidRPr="00631582" w14:paraId="4887F5A5" w14:textId="26FA5D0E" w:rsidTr="00631582">
        <w:trPr>
          <w:trHeight w:hRule="exact" w:val="454"/>
        </w:trPr>
        <w:tc>
          <w:tcPr>
            <w:tcW w:w="5807" w:type="dxa"/>
            <w:vAlign w:val="center"/>
          </w:tcPr>
          <w:p w14:paraId="4C934341" w14:textId="521F7588" w:rsidR="00D477B1" w:rsidRPr="00631582" w:rsidRDefault="00D477B1" w:rsidP="00DB789A">
            <w:pPr>
              <w:rPr>
                <w:rStyle w:val="normaltextrun"/>
                <w:sz w:val="22"/>
                <w:shd w:val="clear" w:color="auto" w:fill="FFFFFF"/>
              </w:rPr>
            </w:pPr>
            <w:r w:rsidRPr="00631582">
              <w:rPr>
                <w:rStyle w:val="normaltextrun"/>
                <w:sz w:val="22"/>
                <w:shd w:val="clear" w:color="auto" w:fill="FFFFFF"/>
              </w:rPr>
              <w:t xml:space="preserve">16. Peak Electricity Demand Reduction </w:t>
            </w:r>
          </w:p>
        </w:tc>
        <w:tc>
          <w:tcPr>
            <w:tcW w:w="3210" w:type="dxa"/>
            <w:vAlign w:val="center"/>
          </w:tcPr>
          <w:p w14:paraId="6DD0B375" w14:textId="4AD049A1" w:rsidR="00D477B1" w:rsidRPr="00631582" w:rsidRDefault="008F57F3" w:rsidP="00DB789A">
            <w:pPr>
              <w:rPr>
                <w:rFonts w:ascii="MS Gothic" w:eastAsia="MS Gothic" w:hAnsi="MS Gothic"/>
                <w:sz w:val="22"/>
              </w:rPr>
            </w:pPr>
            <w:sdt>
              <w:sdtPr>
                <w:rPr>
                  <w:rFonts w:ascii="MS Gothic" w:eastAsia="MS Gothic" w:hAnsi="MS Gothic"/>
                  <w:sz w:val="22"/>
                </w:rPr>
                <w:id w:val="-8701496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8608AC" w:rsidRPr="00631582">
                  <w:rPr>
                    <w:rFonts w:ascii="MS Gothic" w:eastAsia="MS Gothic" w:hAnsi="MS Gothic"/>
                    <w:sz w:val="22"/>
                  </w:rPr>
                  <w:t>☐</w:t>
                </w:r>
              </w:sdtContent>
            </w:sdt>
          </w:p>
        </w:tc>
      </w:tr>
    </w:tbl>
    <w:p w14:paraId="44AB6BCC" w14:textId="30E544C9" w:rsidR="00BF3F4D" w:rsidRDefault="00BF3F4D" w:rsidP="0012186D">
      <w:pPr>
        <w:rPr>
          <w:ins w:id="45" w:author="Isabelle Stewart" w:date="2022-05-30T15:48:00Z"/>
          <w:sz w:val="22"/>
        </w:rPr>
      </w:pPr>
      <w:bookmarkStart w:id="46" w:name="h.fwvpjw869anz"/>
      <w:bookmarkEnd w:id="46"/>
    </w:p>
    <w:p w14:paraId="668C8D9D" w14:textId="20884E5A" w:rsidR="00F40D0B" w:rsidRDefault="00F40D0B" w:rsidP="0012186D">
      <w:pPr>
        <w:rPr>
          <w:ins w:id="47" w:author="Isabelle Stewart" w:date="2022-05-30T15:48:00Z"/>
          <w:sz w:val="22"/>
        </w:rPr>
      </w:pPr>
    </w:p>
    <w:p w14:paraId="28328772" w14:textId="77777777" w:rsidR="00F40D0B" w:rsidRPr="00631582" w:rsidRDefault="00F40D0B" w:rsidP="0012186D">
      <w:pPr>
        <w:rPr>
          <w:sz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807"/>
        <w:gridCol w:w="3210"/>
      </w:tblGrid>
      <w:tr w:rsidR="00BF3F4D" w:rsidRPr="00631582" w14:paraId="0498C87D" w14:textId="77777777" w:rsidTr="00B25113">
        <w:trPr>
          <w:trHeight w:hRule="exact" w:val="454"/>
        </w:trPr>
        <w:tc>
          <w:tcPr>
            <w:tcW w:w="9017" w:type="dxa"/>
            <w:gridSpan w:val="2"/>
            <w:shd w:val="clear" w:color="auto" w:fill="DBE5F1" w:themeFill="accent1" w:themeFillTint="33"/>
          </w:tcPr>
          <w:p w14:paraId="1205D3BE" w14:textId="4F240759" w:rsidR="00BF3F4D" w:rsidRPr="0012315D" w:rsidRDefault="00E101C9" w:rsidP="00B25113">
            <w:pPr>
              <w:jc w:val="center"/>
              <w:rPr>
                <w:b/>
                <w:bCs/>
                <w:sz w:val="22"/>
              </w:rPr>
            </w:pPr>
            <w:r w:rsidRPr="0012315D">
              <w:rPr>
                <w:b/>
                <w:bCs/>
                <w:sz w:val="22"/>
              </w:rPr>
              <w:t>Points claimed in the calculator</w:t>
            </w:r>
            <w:r w:rsidR="00BF3F4D" w:rsidRPr="00631582">
              <w:rPr>
                <w:b/>
                <w:bCs/>
                <w:sz w:val="22"/>
              </w:rPr>
              <w:t>:</w:t>
            </w:r>
          </w:p>
        </w:tc>
      </w:tr>
      <w:tr w:rsidR="00BF3F4D" w:rsidRPr="00631582" w14:paraId="40134F72" w14:textId="77777777" w:rsidTr="00B25113">
        <w:trPr>
          <w:trHeight w:hRule="exact" w:val="454"/>
        </w:trPr>
        <w:tc>
          <w:tcPr>
            <w:tcW w:w="5807" w:type="dxa"/>
          </w:tcPr>
          <w:p w14:paraId="74501A2E" w14:textId="3CFEA4C0" w:rsidR="00BF3F4D" w:rsidRPr="0012315D" w:rsidRDefault="00E101C9" w:rsidP="00B25113">
            <w:pPr>
              <w:rPr>
                <w:rStyle w:val="normaltextrun"/>
                <w:sz w:val="22"/>
                <w:shd w:val="clear" w:color="auto" w:fill="FFFFFF"/>
              </w:rPr>
            </w:pPr>
            <w:r w:rsidRPr="0012315D">
              <w:rPr>
                <w:rStyle w:val="normaltextrun"/>
                <w:sz w:val="22"/>
                <w:shd w:val="clear" w:color="auto" w:fill="FFFFFF"/>
              </w:rPr>
              <w:t>14.</w:t>
            </w:r>
            <w:ins w:id="48" w:author="Ting Li" w:date="2022-05-31T17:00:00Z">
              <w:r w:rsidR="00D03364">
                <w:rPr>
                  <w:rStyle w:val="normaltextrun"/>
                  <w:sz w:val="22"/>
                  <w:shd w:val="clear" w:color="auto" w:fill="FFFFFF"/>
                </w:rPr>
                <w:t>1</w:t>
              </w:r>
            </w:ins>
            <w:r w:rsidRPr="0012315D">
              <w:rPr>
                <w:rStyle w:val="normaltextrun"/>
                <w:sz w:val="22"/>
                <w:shd w:val="clear" w:color="auto" w:fill="FFFFFF"/>
              </w:rPr>
              <w:t xml:space="preserve"> Thermal Comfort</w:t>
            </w:r>
          </w:p>
        </w:tc>
        <w:sdt>
          <w:sdtPr>
            <w:rPr>
              <w:rStyle w:val="normaltextrun"/>
              <w:sz w:val="22"/>
              <w:shd w:val="clear" w:color="auto" w:fill="FFFFFF"/>
            </w:rPr>
            <w:id w:val="-1610355567"/>
            <w:placeholder>
              <w:docPart w:val="F0363DBECA84487281CD8C7D30A48385"/>
            </w:placeholder>
            <w:showingPlcHdr/>
            <w:dropDownList>
              <w:listItem w:value="Choose an item."/>
              <w:listItem w:displayText="0" w:value="0"/>
              <w:listItem w:displayText="1" w:value="1"/>
            </w:dropDownList>
          </w:sdtPr>
          <w:sdtEndPr>
            <w:rPr>
              <w:rStyle w:val="normaltextrun"/>
            </w:rPr>
          </w:sdtEndPr>
          <w:sdtContent>
            <w:tc>
              <w:tcPr>
                <w:tcW w:w="3210" w:type="dxa"/>
              </w:tcPr>
              <w:p w14:paraId="40094E72" w14:textId="23FE44AA" w:rsidR="00BF3F4D" w:rsidRPr="00631582" w:rsidRDefault="008608AC" w:rsidP="00B25113">
                <w:pPr>
                  <w:rPr>
                    <w:rStyle w:val="normaltextrun"/>
                    <w:sz w:val="22"/>
                    <w:shd w:val="clear" w:color="auto" w:fill="FFFFFF"/>
                  </w:rPr>
                </w:pPr>
                <w:r w:rsidRPr="00631582">
                  <w:rPr>
                    <w:rStyle w:val="PlaceholderText"/>
                    <w:sz w:val="22"/>
                  </w:rPr>
                  <w:t>Choose an item.</w:t>
                </w:r>
              </w:p>
            </w:tc>
          </w:sdtContent>
        </w:sdt>
      </w:tr>
      <w:tr w:rsidR="00BF3F4D" w:rsidRPr="00631582" w14:paraId="05C5F973" w14:textId="77777777" w:rsidTr="00B25113">
        <w:trPr>
          <w:trHeight w:hRule="exact" w:val="454"/>
        </w:trPr>
        <w:tc>
          <w:tcPr>
            <w:tcW w:w="5807" w:type="dxa"/>
          </w:tcPr>
          <w:p w14:paraId="3FDB8EB2" w14:textId="12F2E60A" w:rsidR="00BF3F4D" w:rsidRPr="0012315D" w:rsidRDefault="00E101C9" w:rsidP="00B25113">
            <w:pPr>
              <w:rPr>
                <w:rStyle w:val="normaltextrun"/>
                <w:sz w:val="22"/>
                <w:shd w:val="clear" w:color="auto" w:fill="FFFFFF"/>
              </w:rPr>
            </w:pPr>
            <w:r w:rsidRPr="0012315D">
              <w:rPr>
                <w:rStyle w:val="normaltextrun"/>
                <w:sz w:val="22"/>
                <w:shd w:val="clear" w:color="auto" w:fill="FFFFFF"/>
              </w:rPr>
              <w:t>14.</w:t>
            </w:r>
            <w:r w:rsidR="00C7363F" w:rsidRPr="0012315D">
              <w:rPr>
                <w:rStyle w:val="normaltextrun"/>
                <w:sz w:val="22"/>
                <w:shd w:val="clear" w:color="auto" w:fill="FFFFFF"/>
              </w:rPr>
              <w:t>2</w:t>
            </w:r>
            <w:r w:rsidRPr="0012315D">
              <w:rPr>
                <w:rStyle w:val="normaltextrun"/>
                <w:sz w:val="22"/>
                <w:shd w:val="clear" w:color="auto" w:fill="FFFFFF"/>
              </w:rPr>
              <w:t xml:space="preserve"> </w:t>
            </w:r>
            <w:r w:rsidR="00C7363F" w:rsidRPr="0012315D">
              <w:rPr>
                <w:rStyle w:val="normaltextrun"/>
                <w:sz w:val="22"/>
                <w:shd w:val="clear" w:color="auto" w:fill="FFFFFF"/>
              </w:rPr>
              <w:t>A</w:t>
            </w:r>
            <w:r w:rsidR="00C7363F" w:rsidRPr="00631582">
              <w:rPr>
                <w:rStyle w:val="normaltextrun"/>
                <w:sz w:val="22"/>
                <w:shd w:val="clear" w:color="auto" w:fill="FFFFFF"/>
              </w:rPr>
              <w:t xml:space="preserve">dvanced </w:t>
            </w:r>
            <w:r w:rsidRPr="0012315D">
              <w:rPr>
                <w:rStyle w:val="normaltextrun"/>
                <w:sz w:val="22"/>
                <w:shd w:val="clear" w:color="auto" w:fill="FFFFFF"/>
              </w:rPr>
              <w:t>Thermal Comfort</w:t>
            </w:r>
          </w:p>
        </w:tc>
        <w:sdt>
          <w:sdtPr>
            <w:rPr>
              <w:rStyle w:val="normaltextrun"/>
              <w:sz w:val="22"/>
              <w:shd w:val="clear" w:color="auto" w:fill="FFFFFF"/>
            </w:rPr>
            <w:id w:val="-1121611850"/>
            <w:placeholder>
              <w:docPart w:val="C7BFE2C228C743A8A6CAC044B2A20A6B"/>
            </w:placeholder>
            <w:showingPlcHdr/>
            <w:dropDownList>
              <w:listItem w:value="Choose an item."/>
              <w:listItem w:displayText="0" w:value="0"/>
              <w:listItem w:displayText="1" w:value="1"/>
            </w:dropDownList>
          </w:sdtPr>
          <w:sdtEndPr>
            <w:rPr>
              <w:rStyle w:val="normaltextrun"/>
            </w:rPr>
          </w:sdtEndPr>
          <w:sdtContent>
            <w:tc>
              <w:tcPr>
                <w:tcW w:w="3210" w:type="dxa"/>
              </w:tcPr>
              <w:p w14:paraId="64FE2B0A" w14:textId="2B9961BE" w:rsidR="00BF3F4D" w:rsidRPr="00631582" w:rsidRDefault="009F6BB4" w:rsidP="00B25113">
                <w:pPr>
                  <w:rPr>
                    <w:rStyle w:val="normaltextrun"/>
                    <w:sz w:val="22"/>
                    <w:shd w:val="clear" w:color="auto" w:fill="FFFFFF"/>
                  </w:rPr>
                </w:pPr>
                <w:r w:rsidRPr="00631582">
                  <w:rPr>
                    <w:rStyle w:val="PlaceholderText"/>
                    <w:sz w:val="22"/>
                  </w:rPr>
                  <w:t>Choose an item.</w:t>
                </w:r>
              </w:p>
            </w:tc>
          </w:sdtContent>
        </w:sdt>
      </w:tr>
      <w:tr w:rsidR="00BF3F4D" w:rsidRPr="00631582" w14:paraId="3FC4B09A" w14:textId="77777777" w:rsidTr="00B25113">
        <w:trPr>
          <w:trHeight w:hRule="exact" w:val="454"/>
        </w:trPr>
        <w:tc>
          <w:tcPr>
            <w:tcW w:w="5807" w:type="dxa"/>
          </w:tcPr>
          <w:p w14:paraId="16FF69F3" w14:textId="72B02EFD" w:rsidR="00BF3F4D" w:rsidRPr="0012315D" w:rsidRDefault="00C7363F" w:rsidP="00B25113">
            <w:pPr>
              <w:rPr>
                <w:rStyle w:val="normaltextrun"/>
                <w:sz w:val="22"/>
                <w:shd w:val="clear" w:color="auto" w:fill="FFFFFF"/>
              </w:rPr>
            </w:pPr>
            <w:r w:rsidRPr="0012315D">
              <w:rPr>
                <w:rStyle w:val="normaltextrun"/>
                <w:sz w:val="22"/>
                <w:shd w:val="clear" w:color="auto" w:fill="FFFFFF"/>
              </w:rPr>
              <w:t>15.1</w:t>
            </w:r>
            <w:r w:rsidR="00BF3F4D" w:rsidRPr="0012315D">
              <w:rPr>
                <w:rStyle w:val="normaltextrun"/>
                <w:sz w:val="22"/>
                <w:shd w:val="clear" w:color="auto" w:fill="FFFFFF"/>
              </w:rPr>
              <w:t xml:space="preserve"> </w:t>
            </w:r>
            <w:r w:rsidRPr="0012315D">
              <w:rPr>
                <w:rStyle w:val="normaltextrun"/>
                <w:sz w:val="22"/>
                <w:shd w:val="clear" w:color="auto" w:fill="FFFFFF"/>
              </w:rPr>
              <w:t>Conditional Requirement</w:t>
            </w:r>
          </w:p>
        </w:tc>
        <w:sdt>
          <w:sdtPr>
            <w:rPr>
              <w:rStyle w:val="normaltextrun"/>
              <w:sz w:val="22"/>
              <w:shd w:val="clear" w:color="auto" w:fill="FFFFFF"/>
            </w:rPr>
            <w:id w:val="48045589"/>
            <w:placeholder>
              <w:docPart w:val="6210B073DE444889BC36C378335A117C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</w:dropDownList>
          </w:sdtPr>
          <w:sdtEndPr>
            <w:rPr>
              <w:rStyle w:val="normaltextrun"/>
            </w:rPr>
          </w:sdtEndPr>
          <w:sdtContent>
            <w:tc>
              <w:tcPr>
                <w:tcW w:w="3210" w:type="dxa"/>
              </w:tcPr>
              <w:p w14:paraId="5F905974" w14:textId="4EC0B0A6" w:rsidR="00BF3F4D" w:rsidRPr="00631582" w:rsidRDefault="009F6BB4" w:rsidP="00B25113">
                <w:pPr>
                  <w:rPr>
                    <w:rStyle w:val="normaltextrun"/>
                    <w:sz w:val="22"/>
                    <w:shd w:val="clear" w:color="auto" w:fill="FFFFFF"/>
                  </w:rPr>
                </w:pPr>
                <w:r w:rsidRPr="00631582">
                  <w:rPr>
                    <w:rStyle w:val="PlaceholderText"/>
                    <w:sz w:val="22"/>
                  </w:rPr>
                  <w:t>Choose an item.</w:t>
                </w:r>
              </w:p>
            </w:tc>
          </w:sdtContent>
        </w:sdt>
      </w:tr>
      <w:tr w:rsidR="00ED6D33" w:rsidRPr="00631582" w14:paraId="35DFD0E3" w14:textId="77777777" w:rsidTr="00B25113">
        <w:trPr>
          <w:trHeight w:hRule="exact" w:val="454"/>
          <w:ins w:id="49" w:author="Ting Li" w:date="2022-06-07T13:33:00Z"/>
        </w:trPr>
        <w:tc>
          <w:tcPr>
            <w:tcW w:w="5807" w:type="dxa"/>
          </w:tcPr>
          <w:p w14:paraId="2E3821F6" w14:textId="1E79BB96" w:rsidR="00ED6D33" w:rsidRPr="0012315D" w:rsidRDefault="00ED6D33" w:rsidP="00ED6D33">
            <w:pPr>
              <w:rPr>
                <w:ins w:id="50" w:author="Ting Li" w:date="2022-06-07T13:33:00Z"/>
                <w:rStyle w:val="normaltextrun"/>
                <w:sz w:val="22"/>
                <w:shd w:val="clear" w:color="auto" w:fill="FFFFFF"/>
              </w:rPr>
            </w:pPr>
            <w:ins w:id="51" w:author="Ting Li" w:date="2022-06-07T13:33:00Z">
              <w:r>
                <w:rPr>
                  <w:rStyle w:val="normaltextrun"/>
                  <w:sz w:val="22"/>
                  <w:shd w:val="clear" w:color="auto" w:fill="FFFFFF"/>
                </w:rPr>
                <w:t xml:space="preserve">% </w:t>
              </w:r>
            </w:ins>
            <w:ins w:id="52" w:author="Ting Li" w:date="2022-06-07T13:36:00Z">
              <w:r w:rsidR="00164488">
                <w:rPr>
                  <w:rStyle w:val="normaltextrun"/>
                  <w:sz w:val="22"/>
                  <w:shd w:val="clear" w:color="auto" w:fill="FFFFFF"/>
                </w:rPr>
                <w:t xml:space="preserve">of </w:t>
              </w:r>
            </w:ins>
            <w:ins w:id="53" w:author="Ting Li" w:date="2022-06-07T13:33:00Z">
              <w:r>
                <w:rPr>
                  <w:rStyle w:val="normaltextrun"/>
                  <w:sz w:val="22"/>
                  <w:shd w:val="clear" w:color="auto" w:fill="FFFFFF"/>
                </w:rPr>
                <w:t xml:space="preserve">GHG Emissions from Direct Fossil Fuel </w:t>
              </w:r>
            </w:ins>
          </w:p>
        </w:tc>
        <w:customXmlInsRangeStart w:id="54" w:author="Ting Li" w:date="2022-06-07T13:33:00Z"/>
        <w:sdt>
          <w:sdtPr>
            <w:rPr>
              <w:sz w:val="22"/>
            </w:rPr>
            <w:id w:val="1527049553"/>
            <w:placeholder>
              <w:docPart w:val="31D513D87DB3473CAE75AC66A9E47B92"/>
            </w:placeholder>
            <w:showingPlcHdr/>
          </w:sdtPr>
          <w:sdtContent>
            <w:customXmlInsRangeEnd w:id="54"/>
            <w:tc>
              <w:tcPr>
                <w:tcW w:w="3210" w:type="dxa"/>
              </w:tcPr>
              <w:p w14:paraId="3A7BAE70" w14:textId="56F9D8D4" w:rsidR="00ED6D33" w:rsidRDefault="00ED6D33" w:rsidP="00ED6D33">
                <w:pPr>
                  <w:rPr>
                    <w:ins w:id="55" w:author="Ting Li" w:date="2022-06-07T13:33:00Z"/>
                    <w:rStyle w:val="normaltextrun"/>
                    <w:sz w:val="22"/>
                    <w:shd w:val="clear" w:color="auto" w:fill="FFFFFF"/>
                  </w:rPr>
                </w:pPr>
                <w:ins w:id="56" w:author="Ting Li" w:date="2022-06-07T13:33:00Z">
                  <w:r w:rsidRPr="00631582">
                    <w:rPr>
                      <w:rStyle w:val="PlaceholderText"/>
                      <w:sz w:val="22"/>
                    </w:rPr>
                    <w:t>Click or tap here to enter text.</w:t>
                  </w:r>
                </w:ins>
              </w:p>
            </w:tc>
            <w:customXmlInsRangeStart w:id="57" w:author="Ting Li" w:date="2022-06-07T13:33:00Z"/>
          </w:sdtContent>
        </w:sdt>
        <w:customXmlInsRangeEnd w:id="57"/>
      </w:tr>
      <w:tr w:rsidR="00BF3F4D" w:rsidRPr="00631582" w:rsidDel="00972630" w14:paraId="58F55E25" w14:textId="78801BE3" w:rsidTr="00B25113">
        <w:trPr>
          <w:trHeight w:hRule="exact" w:val="454"/>
          <w:del w:id="58" w:author="Ting Li" w:date="2022-05-31T17:09:00Z"/>
        </w:trPr>
        <w:tc>
          <w:tcPr>
            <w:tcW w:w="5807" w:type="dxa"/>
          </w:tcPr>
          <w:p w14:paraId="77B7C847" w14:textId="75ECE302" w:rsidR="00BF3F4D" w:rsidRPr="0012315D" w:rsidDel="00972630" w:rsidRDefault="00A56B7A" w:rsidP="00B25113">
            <w:pPr>
              <w:rPr>
                <w:del w:id="59" w:author="Ting Li" w:date="2022-05-31T17:09:00Z"/>
                <w:rStyle w:val="normaltextrun"/>
                <w:sz w:val="22"/>
                <w:shd w:val="clear" w:color="auto" w:fill="FFFFFF"/>
              </w:rPr>
            </w:pPr>
            <w:del w:id="60" w:author="Ting Li" w:date="2022-05-31T17:09:00Z">
              <w:r w:rsidRPr="0012315D" w:rsidDel="00972630">
                <w:rPr>
                  <w:rStyle w:val="normaltextrun"/>
                  <w:sz w:val="22"/>
                  <w:shd w:val="clear" w:color="auto" w:fill="FFFFFF"/>
                </w:rPr>
                <w:delText>15.2 Energy Consumption Reduction</w:delText>
              </w:r>
            </w:del>
          </w:p>
        </w:tc>
        <w:customXmlDelRangeStart w:id="61" w:author="Ting Li" w:date="2022-05-31T17:09:00Z"/>
        <w:sdt>
          <w:sdtPr>
            <w:rPr>
              <w:sz w:val="22"/>
            </w:rPr>
            <w:id w:val="2121493251"/>
            <w:placeholder>
              <w:docPart w:val="61BF4D02BAF54F87877AC3E9D50ECC7A"/>
            </w:placeholder>
          </w:sdtPr>
          <w:sdtEndPr/>
          <w:sdtContent>
            <w:customXmlDelRangeEnd w:id="61"/>
            <w:tc>
              <w:tcPr>
                <w:tcW w:w="3210" w:type="dxa"/>
              </w:tcPr>
              <w:p w14:paraId="608B3ECE" w14:textId="05325F56" w:rsidR="00BF3F4D" w:rsidRPr="0012315D" w:rsidDel="00972630" w:rsidRDefault="00BF3F4D" w:rsidP="00B25113">
                <w:pPr>
                  <w:rPr>
                    <w:del w:id="62" w:author="Ting Li" w:date="2022-05-31T17:09:00Z"/>
                    <w:sz w:val="22"/>
                  </w:rPr>
                </w:pPr>
              </w:p>
            </w:tc>
            <w:customXmlDelRangeStart w:id="63" w:author="Ting Li" w:date="2022-05-31T17:09:00Z"/>
          </w:sdtContent>
        </w:sdt>
        <w:customXmlDelRangeEnd w:id="63"/>
      </w:tr>
      <w:tr w:rsidR="00BF3F4D" w:rsidRPr="00631582" w14:paraId="59B93224" w14:textId="77777777" w:rsidTr="00B25113">
        <w:trPr>
          <w:trHeight w:hRule="exact" w:val="454"/>
        </w:trPr>
        <w:tc>
          <w:tcPr>
            <w:tcW w:w="5807" w:type="dxa"/>
          </w:tcPr>
          <w:p w14:paraId="58298E34" w14:textId="332FBA45" w:rsidR="00BF3F4D" w:rsidRPr="0012315D" w:rsidRDefault="00A56B7A" w:rsidP="00B25113">
            <w:pPr>
              <w:rPr>
                <w:rStyle w:val="normaltextrun"/>
                <w:sz w:val="22"/>
                <w:shd w:val="clear" w:color="auto" w:fill="FFFFFF"/>
              </w:rPr>
            </w:pPr>
            <w:r w:rsidRPr="0012315D">
              <w:rPr>
                <w:rStyle w:val="normaltextrun"/>
                <w:sz w:val="22"/>
                <w:shd w:val="clear" w:color="auto" w:fill="FFFFFF"/>
              </w:rPr>
              <w:t xml:space="preserve">15.2 </w:t>
            </w:r>
            <w:ins w:id="64" w:author="Ting Li" w:date="2022-06-07T13:36:00Z">
              <w:r w:rsidR="00164488">
                <w:rPr>
                  <w:rStyle w:val="normaltextrun"/>
                  <w:sz w:val="22"/>
                  <w:shd w:val="clear" w:color="auto" w:fill="FFFFFF"/>
                </w:rPr>
                <w:t xml:space="preserve">% of Reduction in </w:t>
              </w:r>
            </w:ins>
            <w:r w:rsidRPr="0012315D">
              <w:rPr>
                <w:rStyle w:val="normaltextrun"/>
                <w:sz w:val="22"/>
                <w:shd w:val="clear" w:color="auto" w:fill="FFFFFF"/>
              </w:rPr>
              <w:t xml:space="preserve">GHG Emissions </w:t>
            </w:r>
            <w:del w:id="65" w:author="Ting Li" w:date="2022-06-07T13:36:00Z">
              <w:r w:rsidRPr="0012315D" w:rsidDel="00164488">
                <w:rPr>
                  <w:rStyle w:val="normaltextrun"/>
                  <w:sz w:val="22"/>
                  <w:shd w:val="clear" w:color="auto" w:fill="FFFFFF"/>
                </w:rPr>
                <w:delText>Reduction</w:delText>
              </w:r>
            </w:del>
          </w:p>
        </w:tc>
        <w:sdt>
          <w:sdtPr>
            <w:rPr>
              <w:sz w:val="22"/>
            </w:rPr>
            <w:id w:val="737447604"/>
            <w:placeholder>
              <w:docPart w:val="BD614E7F26AC4FE59EE3F1AA8D5D55E6"/>
            </w:placeholder>
            <w:showingPlcHdr/>
          </w:sdtPr>
          <w:sdtEndPr/>
          <w:sdtContent>
            <w:tc>
              <w:tcPr>
                <w:tcW w:w="3210" w:type="dxa"/>
              </w:tcPr>
              <w:p w14:paraId="4D4135C9" w14:textId="4608DD10" w:rsidR="00BF3F4D" w:rsidRPr="0012315D" w:rsidRDefault="00F6271A" w:rsidP="00B25113">
                <w:pPr>
                  <w:rPr>
                    <w:sz w:val="22"/>
                  </w:rPr>
                </w:pPr>
                <w:r w:rsidRPr="00631582">
                  <w:rPr>
                    <w:rStyle w:val="PlaceholderText"/>
                    <w:sz w:val="22"/>
                  </w:rPr>
                  <w:t>Click or tap here to enter text.</w:t>
                </w:r>
              </w:p>
            </w:tc>
          </w:sdtContent>
        </w:sdt>
      </w:tr>
      <w:tr w:rsidR="00BF3F4D" w:rsidRPr="00631582" w14:paraId="789EF802" w14:textId="77777777" w:rsidTr="00B25113">
        <w:trPr>
          <w:trHeight w:hRule="exact" w:val="454"/>
        </w:trPr>
        <w:tc>
          <w:tcPr>
            <w:tcW w:w="5807" w:type="dxa"/>
          </w:tcPr>
          <w:p w14:paraId="30C56BEA" w14:textId="721CCAD5" w:rsidR="00BF3F4D" w:rsidRPr="0012315D" w:rsidRDefault="00A51988" w:rsidP="00B25113">
            <w:pPr>
              <w:rPr>
                <w:rStyle w:val="normaltextrun"/>
                <w:sz w:val="22"/>
                <w:shd w:val="clear" w:color="auto" w:fill="FFFFFF"/>
              </w:rPr>
            </w:pPr>
            <w:r w:rsidRPr="0012315D">
              <w:rPr>
                <w:rStyle w:val="normaltextrun"/>
                <w:sz w:val="22"/>
                <w:shd w:val="clear" w:color="auto" w:fill="FFFFFF"/>
              </w:rPr>
              <w:t>16B Modelled Performance Pathway: Reference Building</w:t>
            </w:r>
          </w:p>
        </w:tc>
        <w:sdt>
          <w:sdtPr>
            <w:rPr>
              <w:sz w:val="22"/>
            </w:rPr>
            <w:id w:val="1065986699"/>
            <w:placeholder>
              <w:docPart w:val="DF7E67F923AF417ABF2BE43630A8FB7F"/>
            </w:placeholder>
            <w:showingPlcHdr/>
            <w:dropDownList>
              <w:listItem w:value="Choose an item."/>
              <w:listItem w:displayText="0" w:value="0"/>
              <w:listItem w:displayText="1" w:value="1"/>
              <w:listItem w:displayText="2" w:value="2"/>
            </w:dropDownList>
          </w:sdtPr>
          <w:sdtEndPr/>
          <w:sdtContent>
            <w:tc>
              <w:tcPr>
                <w:tcW w:w="3210" w:type="dxa"/>
              </w:tcPr>
              <w:p w14:paraId="20C9CBDF" w14:textId="4C02614D" w:rsidR="00BF3F4D" w:rsidRPr="0012315D" w:rsidRDefault="000B2FBB" w:rsidP="00B25113">
                <w:pPr>
                  <w:rPr>
                    <w:sz w:val="22"/>
                  </w:rPr>
                </w:pPr>
                <w:r w:rsidRPr="00631582">
                  <w:rPr>
                    <w:rStyle w:val="PlaceholderText"/>
                    <w:sz w:val="22"/>
                  </w:rPr>
                  <w:t>Choose an item.</w:t>
                </w:r>
              </w:p>
            </w:tc>
          </w:sdtContent>
        </w:sdt>
      </w:tr>
      <w:tr w:rsidR="006600ED" w:rsidRPr="00631582" w14:paraId="24200F33" w14:textId="77777777" w:rsidTr="00B25113">
        <w:trPr>
          <w:trHeight w:hRule="exact" w:val="454"/>
          <w:ins w:id="66" w:author="Ting Li" w:date="2022-06-07T13:35:00Z"/>
        </w:trPr>
        <w:tc>
          <w:tcPr>
            <w:tcW w:w="5807" w:type="dxa"/>
          </w:tcPr>
          <w:p w14:paraId="736E5401" w14:textId="39B158C8" w:rsidR="006600ED" w:rsidRPr="0012315D" w:rsidRDefault="009108D2" w:rsidP="00B25113">
            <w:pPr>
              <w:rPr>
                <w:ins w:id="67" w:author="Ting Li" w:date="2022-06-07T13:35:00Z"/>
                <w:rStyle w:val="normaltextrun"/>
                <w:sz w:val="22"/>
                <w:shd w:val="clear" w:color="auto" w:fill="FFFFFF"/>
              </w:rPr>
            </w:pPr>
            <w:ins w:id="68" w:author="Ting Li" w:date="2022-06-07T13:35:00Z">
              <w:r>
                <w:rPr>
                  <w:rStyle w:val="normaltextrun"/>
                  <w:sz w:val="22"/>
                  <w:shd w:val="clear" w:color="auto" w:fill="FFFFFF"/>
                </w:rPr>
                <w:t xml:space="preserve">% of </w:t>
              </w:r>
            </w:ins>
            <w:ins w:id="69" w:author="Ting Li" w:date="2022-06-07T13:36:00Z">
              <w:r w:rsidR="00164488">
                <w:rPr>
                  <w:rStyle w:val="normaltextrun"/>
                  <w:sz w:val="22"/>
                  <w:shd w:val="clear" w:color="auto" w:fill="FFFFFF"/>
                </w:rPr>
                <w:t>R</w:t>
              </w:r>
            </w:ins>
            <w:ins w:id="70" w:author="Ting Li" w:date="2022-06-07T13:35:00Z">
              <w:r>
                <w:rPr>
                  <w:rStyle w:val="normaltextrun"/>
                  <w:sz w:val="22"/>
                  <w:shd w:val="clear" w:color="auto" w:fill="FFFFFF"/>
                </w:rPr>
                <w:t>eduction</w:t>
              </w:r>
            </w:ins>
            <w:ins w:id="71" w:author="Ting Li" w:date="2022-06-07T13:36:00Z">
              <w:r>
                <w:rPr>
                  <w:rStyle w:val="normaltextrun"/>
                  <w:sz w:val="22"/>
                  <w:shd w:val="clear" w:color="auto" w:fill="FFFFFF"/>
                </w:rPr>
                <w:t xml:space="preserve"> in </w:t>
              </w:r>
            </w:ins>
            <w:ins w:id="72" w:author="Ting Li" w:date="2022-06-07T13:37:00Z">
              <w:r w:rsidR="00164488">
                <w:rPr>
                  <w:rStyle w:val="normaltextrun"/>
                  <w:sz w:val="22"/>
                  <w:shd w:val="clear" w:color="auto" w:fill="FFFFFF"/>
                </w:rPr>
                <w:t>P</w:t>
              </w:r>
            </w:ins>
            <w:ins w:id="73" w:author="Ting Li" w:date="2022-06-07T13:36:00Z">
              <w:r>
                <w:rPr>
                  <w:rStyle w:val="normaltextrun"/>
                  <w:sz w:val="22"/>
                  <w:shd w:val="clear" w:color="auto" w:fill="FFFFFF"/>
                </w:rPr>
                <w:t xml:space="preserve">eak </w:t>
              </w:r>
            </w:ins>
            <w:ins w:id="74" w:author="Ting Li" w:date="2022-06-07T13:37:00Z">
              <w:r w:rsidR="00164488">
                <w:rPr>
                  <w:rStyle w:val="normaltextrun"/>
                  <w:sz w:val="22"/>
                  <w:shd w:val="clear" w:color="auto" w:fill="FFFFFF"/>
                </w:rPr>
                <w:t>E</w:t>
              </w:r>
            </w:ins>
            <w:ins w:id="75" w:author="Ting Li" w:date="2022-06-07T13:36:00Z">
              <w:r>
                <w:rPr>
                  <w:rStyle w:val="normaltextrun"/>
                  <w:sz w:val="22"/>
                  <w:shd w:val="clear" w:color="auto" w:fill="FFFFFF"/>
                </w:rPr>
                <w:t xml:space="preserve">lectricity </w:t>
              </w:r>
            </w:ins>
            <w:ins w:id="76" w:author="Ting Li" w:date="2022-06-07T13:37:00Z">
              <w:r w:rsidR="00164488">
                <w:rPr>
                  <w:rStyle w:val="normaltextrun"/>
                  <w:sz w:val="22"/>
                  <w:shd w:val="clear" w:color="auto" w:fill="FFFFFF"/>
                </w:rPr>
                <w:t>D</w:t>
              </w:r>
            </w:ins>
            <w:ins w:id="77" w:author="Ting Li" w:date="2022-06-07T13:36:00Z">
              <w:r>
                <w:rPr>
                  <w:rStyle w:val="normaltextrun"/>
                  <w:sz w:val="22"/>
                  <w:shd w:val="clear" w:color="auto" w:fill="FFFFFF"/>
                </w:rPr>
                <w:t xml:space="preserve">emand </w:t>
              </w:r>
            </w:ins>
          </w:p>
        </w:tc>
        <w:customXmlInsRangeStart w:id="78" w:author="Ting Li" w:date="2022-06-07T13:36:00Z"/>
        <w:sdt>
          <w:sdtPr>
            <w:rPr>
              <w:sz w:val="22"/>
            </w:rPr>
            <w:id w:val="419214976"/>
            <w:placeholder>
              <w:docPart w:val="BB427251C35E41A685E5C11E98466FB2"/>
            </w:placeholder>
            <w:showingPlcHdr/>
          </w:sdtPr>
          <w:sdtContent>
            <w:customXmlInsRangeEnd w:id="78"/>
            <w:tc>
              <w:tcPr>
                <w:tcW w:w="3210" w:type="dxa"/>
              </w:tcPr>
              <w:p w14:paraId="6A99AA1D" w14:textId="56968FE4" w:rsidR="006600ED" w:rsidRDefault="009108D2" w:rsidP="00B25113">
                <w:pPr>
                  <w:rPr>
                    <w:ins w:id="79" w:author="Ting Li" w:date="2022-06-07T13:35:00Z"/>
                    <w:sz w:val="22"/>
                  </w:rPr>
                </w:pPr>
                <w:ins w:id="80" w:author="Ting Li" w:date="2022-06-07T13:36:00Z">
                  <w:r w:rsidRPr="00631582">
                    <w:rPr>
                      <w:rStyle w:val="PlaceholderText"/>
                      <w:sz w:val="22"/>
                    </w:rPr>
                    <w:t>Click or tap here to enter text.</w:t>
                  </w:r>
                </w:ins>
              </w:p>
            </w:tc>
            <w:customXmlInsRangeStart w:id="81" w:author="Ting Li" w:date="2022-06-07T13:36:00Z"/>
          </w:sdtContent>
        </w:sdt>
        <w:customXmlInsRangeEnd w:id="81"/>
      </w:tr>
    </w:tbl>
    <w:p w14:paraId="31948E14" w14:textId="57EC9D3E" w:rsidR="00C93321" w:rsidRPr="00631582" w:rsidRDefault="00C93321" w:rsidP="0012186D">
      <w:pPr>
        <w:rPr>
          <w:sz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807"/>
        <w:gridCol w:w="3210"/>
      </w:tblGrid>
      <w:tr w:rsidR="0001229F" w:rsidRPr="00631582" w14:paraId="7A7A6354" w14:textId="77777777" w:rsidTr="00631582">
        <w:trPr>
          <w:trHeight w:hRule="exact" w:val="454"/>
        </w:trPr>
        <w:tc>
          <w:tcPr>
            <w:tcW w:w="9017" w:type="dxa"/>
            <w:gridSpan w:val="2"/>
            <w:shd w:val="clear" w:color="auto" w:fill="DBE5F1" w:themeFill="accent1" w:themeFillTint="33"/>
          </w:tcPr>
          <w:p w14:paraId="6840012F" w14:textId="3CFFDCFF" w:rsidR="0001229F" w:rsidRPr="0012315D" w:rsidRDefault="009A0DDC" w:rsidP="00B25113">
            <w:pPr>
              <w:jc w:val="center"/>
              <w:rPr>
                <w:b/>
                <w:bCs/>
                <w:sz w:val="22"/>
              </w:rPr>
            </w:pPr>
            <w:r w:rsidRPr="0012315D">
              <w:rPr>
                <w:b/>
                <w:bCs/>
                <w:sz w:val="22"/>
              </w:rPr>
              <w:t>P</w:t>
            </w:r>
            <w:r w:rsidRPr="00631582">
              <w:rPr>
                <w:b/>
                <w:bCs/>
                <w:sz w:val="22"/>
              </w:rPr>
              <w:t>oints achieved in other credits:</w:t>
            </w:r>
          </w:p>
        </w:tc>
      </w:tr>
      <w:tr w:rsidR="0001229F" w:rsidRPr="00631582" w14:paraId="48E10F9B" w14:textId="77777777" w:rsidTr="00631582">
        <w:trPr>
          <w:trHeight w:hRule="exact" w:val="454"/>
        </w:trPr>
        <w:tc>
          <w:tcPr>
            <w:tcW w:w="5807" w:type="dxa"/>
          </w:tcPr>
          <w:p w14:paraId="44418600" w14:textId="3C90AC9F" w:rsidR="0001229F" w:rsidRPr="0012315D" w:rsidRDefault="002E0E79" w:rsidP="00B25113">
            <w:pPr>
              <w:rPr>
                <w:rStyle w:val="normaltextrun"/>
                <w:sz w:val="22"/>
                <w:shd w:val="clear" w:color="auto" w:fill="FFFFFF"/>
              </w:rPr>
            </w:pPr>
            <w:ins w:id="82" w:author="Ting Li" w:date="2022-05-31T17:10:00Z">
              <w:r>
                <w:rPr>
                  <w:rStyle w:val="normaltextrun"/>
                  <w:sz w:val="22"/>
                  <w:shd w:val="clear" w:color="auto" w:fill="FFFFFF"/>
                </w:rPr>
                <w:t>9</w:t>
              </w:r>
            </w:ins>
            <w:del w:id="83" w:author="Ting Li" w:date="2022-05-31T17:10:00Z">
              <w:r w:rsidR="009A0DDC" w:rsidRPr="0012315D" w:rsidDel="002E0E79">
                <w:rPr>
                  <w:rStyle w:val="normaltextrun"/>
                  <w:sz w:val="22"/>
                  <w:shd w:val="clear" w:color="auto" w:fill="FFFFFF"/>
                </w:rPr>
                <w:delText>0</w:delText>
              </w:r>
            </w:del>
            <w:r w:rsidR="009A0DDC" w:rsidRPr="0012315D">
              <w:rPr>
                <w:rStyle w:val="normaltextrun"/>
                <w:sz w:val="22"/>
                <w:shd w:val="clear" w:color="auto" w:fill="FFFFFF"/>
              </w:rPr>
              <w:t>.2 Provisio</w:t>
            </w:r>
            <w:r w:rsidR="008B5BFE" w:rsidRPr="0012315D">
              <w:rPr>
                <w:rStyle w:val="normaltextrun"/>
                <w:sz w:val="22"/>
                <w:shd w:val="clear" w:color="auto" w:fill="FFFFFF"/>
              </w:rPr>
              <w:t>n of Outdoor Air</w:t>
            </w:r>
            <w:r w:rsidR="0001229F" w:rsidRPr="0012315D">
              <w:rPr>
                <w:rStyle w:val="normaltextrun"/>
                <w:sz w:val="22"/>
                <w:shd w:val="clear" w:color="auto" w:fill="FFFFFF"/>
              </w:rPr>
              <w:t xml:space="preserve"> </w:t>
            </w:r>
          </w:p>
        </w:tc>
        <w:sdt>
          <w:sdtPr>
            <w:rPr>
              <w:rStyle w:val="normaltextrun"/>
              <w:sz w:val="22"/>
              <w:shd w:val="clear" w:color="auto" w:fill="FFFFFF"/>
            </w:rPr>
            <w:id w:val="559904671"/>
            <w:placeholder>
              <w:docPart w:val="0FB63DD066514844AAE426BADAC806CB"/>
            </w:placeholder>
            <w:showingPlcHdr/>
            <w:dropDownList>
              <w:listItem w:value="Choose an item."/>
              <w:listItem w:displayText="0" w:value="0"/>
              <w:listItem w:displayText="1" w:value="1"/>
              <w:listItem w:displayText="2" w:value="2"/>
              <w:listItem w:displayText="N/A" w:value="N/A"/>
            </w:dropDownList>
          </w:sdtPr>
          <w:sdtEndPr>
            <w:rPr>
              <w:rStyle w:val="normaltextrun"/>
            </w:rPr>
          </w:sdtEndPr>
          <w:sdtContent>
            <w:tc>
              <w:tcPr>
                <w:tcW w:w="3210" w:type="dxa"/>
              </w:tcPr>
              <w:p w14:paraId="20BE8AD7" w14:textId="2E7A9D45" w:rsidR="0001229F" w:rsidRPr="00631582" w:rsidRDefault="000B2FBB" w:rsidP="00B25113">
                <w:pPr>
                  <w:rPr>
                    <w:rStyle w:val="normaltextrun"/>
                    <w:sz w:val="22"/>
                    <w:shd w:val="clear" w:color="auto" w:fill="FFFFFF"/>
                  </w:rPr>
                </w:pPr>
                <w:r w:rsidRPr="00631582">
                  <w:rPr>
                    <w:rStyle w:val="PlaceholderText"/>
                    <w:sz w:val="22"/>
                  </w:rPr>
                  <w:t>Choose an item.</w:t>
                </w:r>
              </w:p>
            </w:tc>
          </w:sdtContent>
        </w:sdt>
      </w:tr>
      <w:tr w:rsidR="0001229F" w:rsidRPr="00631582" w14:paraId="1C0A5CFD" w14:textId="77777777" w:rsidTr="00631582">
        <w:trPr>
          <w:trHeight w:hRule="exact" w:val="454"/>
        </w:trPr>
        <w:tc>
          <w:tcPr>
            <w:tcW w:w="5807" w:type="dxa"/>
          </w:tcPr>
          <w:p w14:paraId="7D207B4E" w14:textId="53FF6C0E" w:rsidR="0001229F" w:rsidRPr="0012315D" w:rsidRDefault="008B5BFE" w:rsidP="00B25113">
            <w:pPr>
              <w:rPr>
                <w:rStyle w:val="normaltextrun"/>
                <w:sz w:val="22"/>
                <w:shd w:val="clear" w:color="auto" w:fill="FFFFFF"/>
              </w:rPr>
            </w:pPr>
            <w:r w:rsidRPr="0012315D">
              <w:rPr>
                <w:rStyle w:val="normaltextrun"/>
                <w:sz w:val="22"/>
                <w:shd w:val="clear" w:color="auto" w:fill="FFFFFF"/>
              </w:rPr>
              <w:t>11.1 Minimum Light</w:t>
            </w:r>
            <w:r w:rsidR="00A270B5" w:rsidRPr="0012315D">
              <w:rPr>
                <w:rStyle w:val="normaltextrun"/>
                <w:sz w:val="22"/>
                <w:shd w:val="clear" w:color="auto" w:fill="FFFFFF"/>
              </w:rPr>
              <w:t>ing Comfort</w:t>
            </w:r>
          </w:p>
        </w:tc>
        <w:sdt>
          <w:sdtPr>
            <w:rPr>
              <w:rStyle w:val="normaltextrun"/>
              <w:sz w:val="22"/>
              <w:shd w:val="clear" w:color="auto" w:fill="FFFFFF"/>
            </w:rPr>
            <w:id w:val="977647683"/>
            <w:placeholder>
              <w:docPart w:val="AD86E61D5DFA4D9D97E442267047C201"/>
            </w:placeholder>
            <w:showingPlcHdr/>
            <w:dropDownList>
              <w:listItem w:value="Choose an item."/>
              <w:listItem w:displayText="Achieved" w:value="Achieved"/>
              <w:listItem w:displayText="Not Achieved" w:value="Not Achieved"/>
              <w:listItem w:displayText="N/A" w:value="N/A"/>
            </w:dropDownList>
          </w:sdtPr>
          <w:sdtEndPr>
            <w:rPr>
              <w:rStyle w:val="normaltextrun"/>
            </w:rPr>
          </w:sdtEndPr>
          <w:sdtContent>
            <w:tc>
              <w:tcPr>
                <w:tcW w:w="3210" w:type="dxa"/>
              </w:tcPr>
              <w:p w14:paraId="622762E9" w14:textId="4A10F05A" w:rsidR="0001229F" w:rsidRPr="00631582" w:rsidRDefault="000B2FBB" w:rsidP="00B25113">
                <w:pPr>
                  <w:rPr>
                    <w:rStyle w:val="normaltextrun"/>
                    <w:sz w:val="22"/>
                    <w:shd w:val="clear" w:color="auto" w:fill="FFFFFF"/>
                  </w:rPr>
                </w:pPr>
                <w:r w:rsidRPr="00631582">
                  <w:rPr>
                    <w:rStyle w:val="PlaceholderText"/>
                    <w:sz w:val="22"/>
                  </w:rPr>
                  <w:t>Choose an item.</w:t>
                </w:r>
              </w:p>
            </w:tc>
          </w:sdtContent>
        </w:sdt>
      </w:tr>
      <w:tr w:rsidR="0001229F" w:rsidRPr="00631582" w14:paraId="6A6FAFF7" w14:textId="77777777" w:rsidTr="00631582">
        <w:trPr>
          <w:trHeight w:hRule="exact" w:val="454"/>
        </w:trPr>
        <w:tc>
          <w:tcPr>
            <w:tcW w:w="5807" w:type="dxa"/>
          </w:tcPr>
          <w:p w14:paraId="549E0F4E" w14:textId="324B278F" w:rsidR="0001229F" w:rsidRPr="0012315D" w:rsidRDefault="00A270B5" w:rsidP="00B25113">
            <w:pPr>
              <w:rPr>
                <w:rStyle w:val="normaltextrun"/>
                <w:sz w:val="22"/>
                <w:shd w:val="clear" w:color="auto" w:fill="FFFFFF"/>
              </w:rPr>
            </w:pPr>
            <w:r w:rsidRPr="0012315D">
              <w:rPr>
                <w:rStyle w:val="normaltextrun"/>
                <w:sz w:val="22"/>
                <w:shd w:val="clear" w:color="auto" w:fill="FFFFFF"/>
              </w:rPr>
              <w:t>11.2 General Illuminance and Glare Reduction</w:t>
            </w:r>
          </w:p>
        </w:tc>
        <w:sdt>
          <w:sdtPr>
            <w:rPr>
              <w:rStyle w:val="normaltextrun"/>
              <w:sz w:val="22"/>
              <w:shd w:val="clear" w:color="auto" w:fill="FFFFFF"/>
            </w:rPr>
            <w:id w:val="-759288291"/>
            <w:placeholder>
              <w:docPart w:val="D1F24BCD2DC44F5ABE39618B9FB81BF4"/>
            </w:placeholder>
            <w:showingPlcHdr/>
            <w:dropDownList>
              <w:listItem w:value="Choose an item."/>
              <w:listItem w:displayText="0" w:value="0"/>
              <w:listItem w:displayText="1" w:value="1"/>
            </w:dropDownList>
          </w:sdtPr>
          <w:sdtEndPr>
            <w:rPr>
              <w:rStyle w:val="normaltextrun"/>
            </w:rPr>
          </w:sdtEndPr>
          <w:sdtContent>
            <w:tc>
              <w:tcPr>
                <w:tcW w:w="3210" w:type="dxa"/>
              </w:tcPr>
              <w:p w14:paraId="4EBE026B" w14:textId="262E3813" w:rsidR="0001229F" w:rsidRPr="00631582" w:rsidRDefault="00370110" w:rsidP="00B25113">
                <w:pPr>
                  <w:rPr>
                    <w:rStyle w:val="normaltextrun"/>
                    <w:sz w:val="22"/>
                    <w:shd w:val="clear" w:color="auto" w:fill="FFFFFF"/>
                  </w:rPr>
                </w:pPr>
                <w:r w:rsidRPr="00631582">
                  <w:rPr>
                    <w:rStyle w:val="PlaceholderText"/>
                    <w:sz w:val="22"/>
                  </w:rPr>
                  <w:t>Choose an item.</w:t>
                </w:r>
              </w:p>
            </w:tc>
          </w:sdtContent>
        </w:sdt>
      </w:tr>
      <w:tr w:rsidR="00A270B5" w:rsidRPr="00631582" w14:paraId="50B7DC41" w14:textId="77777777" w:rsidTr="00631582">
        <w:trPr>
          <w:trHeight w:hRule="exact" w:val="454"/>
        </w:trPr>
        <w:tc>
          <w:tcPr>
            <w:tcW w:w="5807" w:type="dxa"/>
          </w:tcPr>
          <w:p w14:paraId="27BE4551" w14:textId="73CA0E4C" w:rsidR="00A270B5" w:rsidRPr="0012315D" w:rsidRDefault="00EE2248" w:rsidP="00B25113">
            <w:pPr>
              <w:rPr>
                <w:rStyle w:val="normaltextrun"/>
                <w:sz w:val="22"/>
                <w:shd w:val="clear" w:color="auto" w:fill="FFFFFF"/>
              </w:rPr>
            </w:pPr>
            <w:r w:rsidRPr="0012315D">
              <w:rPr>
                <w:rStyle w:val="normaltextrun"/>
                <w:sz w:val="22"/>
                <w:shd w:val="clear" w:color="auto" w:fill="FFFFFF"/>
              </w:rPr>
              <w:t>11.3 Surface Illuminance</w:t>
            </w:r>
          </w:p>
        </w:tc>
        <w:sdt>
          <w:sdtPr>
            <w:rPr>
              <w:rStyle w:val="normaltextrun"/>
              <w:sz w:val="22"/>
              <w:shd w:val="clear" w:color="auto" w:fill="FFFFFF"/>
            </w:rPr>
            <w:id w:val="-1484765154"/>
            <w:placeholder>
              <w:docPart w:val="B25EB4BEC4FC4B4AB20BBAEDB35A0A38"/>
            </w:placeholder>
            <w:showingPlcHdr/>
            <w:dropDownList>
              <w:listItem w:value="Choose an item."/>
              <w:listItem w:displayText="0" w:value="0"/>
              <w:listItem w:displayText="1" w:value="1"/>
            </w:dropDownList>
          </w:sdtPr>
          <w:sdtEndPr>
            <w:rPr>
              <w:rStyle w:val="normaltextrun"/>
            </w:rPr>
          </w:sdtEndPr>
          <w:sdtContent>
            <w:tc>
              <w:tcPr>
                <w:tcW w:w="3210" w:type="dxa"/>
              </w:tcPr>
              <w:p w14:paraId="49760C04" w14:textId="43E08892" w:rsidR="00A270B5" w:rsidRPr="0012315D" w:rsidRDefault="00370110" w:rsidP="00B25113">
                <w:pPr>
                  <w:rPr>
                    <w:sz w:val="22"/>
                  </w:rPr>
                </w:pPr>
                <w:r w:rsidRPr="00631582">
                  <w:rPr>
                    <w:rStyle w:val="PlaceholderText"/>
                    <w:sz w:val="22"/>
                  </w:rPr>
                  <w:t>Choose an item.</w:t>
                </w:r>
              </w:p>
            </w:tc>
          </w:sdtContent>
        </w:sdt>
      </w:tr>
      <w:tr w:rsidR="00A270B5" w:rsidRPr="00631582" w14:paraId="229AD517" w14:textId="77777777" w:rsidTr="00631582">
        <w:trPr>
          <w:trHeight w:hRule="exact" w:val="454"/>
        </w:trPr>
        <w:tc>
          <w:tcPr>
            <w:tcW w:w="5807" w:type="dxa"/>
          </w:tcPr>
          <w:p w14:paraId="6F157CA4" w14:textId="7C98A248" w:rsidR="00A270B5" w:rsidRPr="0012315D" w:rsidRDefault="00EE2248" w:rsidP="00B25113">
            <w:pPr>
              <w:rPr>
                <w:rStyle w:val="normaltextrun"/>
                <w:sz w:val="22"/>
                <w:shd w:val="clear" w:color="auto" w:fill="FFFFFF"/>
              </w:rPr>
            </w:pPr>
            <w:r w:rsidRPr="0012315D">
              <w:rPr>
                <w:rStyle w:val="normaltextrun"/>
                <w:sz w:val="22"/>
                <w:shd w:val="clear" w:color="auto" w:fill="FFFFFF"/>
              </w:rPr>
              <w:t>12.1 Glare Reduction</w:t>
            </w:r>
          </w:p>
        </w:tc>
        <w:sdt>
          <w:sdtPr>
            <w:rPr>
              <w:sz w:val="22"/>
            </w:rPr>
            <w:id w:val="1384144642"/>
            <w:placeholder>
              <w:docPart w:val="565E0AC027BE4DAFA8D2DC1D637B6BF4"/>
            </w:placeholder>
            <w:showingPlcHdr/>
            <w:dropDownList>
              <w:listItem w:value="Choose an item."/>
              <w:listItem w:displayText="Min. Req. Achieved" w:value="Min. Req. Achieved"/>
              <w:listItem w:displayText="Min. Req. Not Achieved" w:value="Min. Req. Not Achieved"/>
              <w:listItem w:displayText="N/A" w:value="N/A"/>
            </w:dropDownList>
          </w:sdtPr>
          <w:sdtEndPr/>
          <w:sdtContent>
            <w:tc>
              <w:tcPr>
                <w:tcW w:w="3210" w:type="dxa"/>
              </w:tcPr>
              <w:p w14:paraId="265B961E" w14:textId="40EB9CAA" w:rsidR="00A270B5" w:rsidRPr="0012315D" w:rsidRDefault="00370110" w:rsidP="00B25113">
                <w:pPr>
                  <w:rPr>
                    <w:sz w:val="22"/>
                  </w:rPr>
                </w:pPr>
                <w:r w:rsidRPr="00631582">
                  <w:rPr>
                    <w:rStyle w:val="PlaceholderText"/>
                    <w:sz w:val="22"/>
                  </w:rPr>
                  <w:t>Choose an item.</w:t>
                </w:r>
              </w:p>
            </w:tc>
          </w:sdtContent>
        </w:sdt>
      </w:tr>
      <w:tr w:rsidR="00A270B5" w:rsidRPr="00631582" w14:paraId="4FE4D2D8" w14:textId="77777777" w:rsidTr="00631582">
        <w:trPr>
          <w:trHeight w:hRule="exact" w:val="454"/>
        </w:trPr>
        <w:tc>
          <w:tcPr>
            <w:tcW w:w="5807" w:type="dxa"/>
          </w:tcPr>
          <w:p w14:paraId="0BEEE406" w14:textId="54580F06" w:rsidR="00A270B5" w:rsidRPr="0012315D" w:rsidRDefault="00EE2248" w:rsidP="00B25113">
            <w:pPr>
              <w:rPr>
                <w:rStyle w:val="normaltextrun"/>
                <w:sz w:val="22"/>
                <w:shd w:val="clear" w:color="auto" w:fill="FFFFFF"/>
              </w:rPr>
            </w:pPr>
            <w:r w:rsidRPr="0012315D">
              <w:rPr>
                <w:rStyle w:val="normaltextrun"/>
                <w:sz w:val="22"/>
                <w:shd w:val="clear" w:color="auto" w:fill="FFFFFF"/>
              </w:rPr>
              <w:t xml:space="preserve">12.2 </w:t>
            </w:r>
            <w:r w:rsidR="00BA0839" w:rsidRPr="0012315D">
              <w:rPr>
                <w:rStyle w:val="normaltextrun"/>
                <w:sz w:val="22"/>
                <w:shd w:val="clear" w:color="auto" w:fill="FFFFFF"/>
              </w:rPr>
              <w:t>Daylight</w:t>
            </w:r>
          </w:p>
        </w:tc>
        <w:sdt>
          <w:sdtPr>
            <w:rPr>
              <w:sz w:val="22"/>
            </w:rPr>
            <w:id w:val="-1132707130"/>
            <w:placeholder>
              <w:docPart w:val="A84A24484AE54816BE35B0A80465EECB"/>
            </w:placeholder>
            <w:showingPlcHdr/>
            <w:dropDownList>
              <w:listItem w:value="Choose an item."/>
              <w:listItem w:displayText="0" w:value="0"/>
              <w:listItem w:displayText="1" w:value="1"/>
              <w:listItem w:displayText="2" w:value="2"/>
              <w:listItem w:displayText="N/A" w:value="N/A"/>
            </w:dropDownList>
          </w:sdtPr>
          <w:sdtEndPr/>
          <w:sdtContent>
            <w:tc>
              <w:tcPr>
                <w:tcW w:w="3210" w:type="dxa"/>
              </w:tcPr>
              <w:p w14:paraId="66AE8302" w14:textId="703F687D" w:rsidR="00A270B5" w:rsidRPr="0012315D" w:rsidRDefault="00645F46" w:rsidP="00B25113">
                <w:pPr>
                  <w:rPr>
                    <w:sz w:val="22"/>
                  </w:rPr>
                </w:pPr>
                <w:r w:rsidRPr="00631582">
                  <w:rPr>
                    <w:rStyle w:val="PlaceholderText"/>
                    <w:sz w:val="22"/>
                  </w:rPr>
                  <w:t>Choose an item.</w:t>
                </w:r>
              </w:p>
            </w:tc>
          </w:sdtContent>
        </w:sdt>
      </w:tr>
      <w:tr w:rsidR="00A270B5" w:rsidRPr="00631582" w14:paraId="275848A2" w14:textId="77777777" w:rsidTr="00631582">
        <w:trPr>
          <w:trHeight w:hRule="exact" w:val="454"/>
        </w:trPr>
        <w:tc>
          <w:tcPr>
            <w:tcW w:w="5807" w:type="dxa"/>
          </w:tcPr>
          <w:p w14:paraId="261D40E1" w14:textId="12530231" w:rsidR="00A270B5" w:rsidRPr="0012315D" w:rsidRDefault="00BA0839" w:rsidP="00B25113">
            <w:pPr>
              <w:rPr>
                <w:rStyle w:val="normaltextrun"/>
                <w:sz w:val="22"/>
                <w:shd w:val="clear" w:color="auto" w:fill="FFFFFF"/>
              </w:rPr>
            </w:pPr>
            <w:r w:rsidRPr="0012315D">
              <w:rPr>
                <w:rStyle w:val="normaltextrun"/>
                <w:sz w:val="22"/>
                <w:shd w:val="clear" w:color="auto" w:fill="FFFFFF"/>
              </w:rPr>
              <w:t>18A Potable Water: Performance Pathway</w:t>
            </w:r>
          </w:p>
        </w:tc>
        <w:sdt>
          <w:sdtPr>
            <w:rPr>
              <w:sz w:val="22"/>
            </w:rPr>
            <w:id w:val="499786816"/>
            <w:placeholder>
              <w:docPart w:val="58EF15A6D9574F5ABC69156C2DFFF368"/>
            </w:placeholder>
            <w:showingPlcHdr/>
          </w:sdtPr>
          <w:sdtEndPr/>
          <w:sdtContent>
            <w:tc>
              <w:tcPr>
                <w:tcW w:w="3210" w:type="dxa"/>
              </w:tcPr>
              <w:p w14:paraId="4B4EC13E" w14:textId="2485C2F0" w:rsidR="00A270B5" w:rsidRPr="0012315D" w:rsidRDefault="007D763B" w:rsidP="00B25113">
                <w:pPr>
                  <w:rPr>
                    <w:sz w:val="22"/>
                  </w:rPr>
                </w:pPr>
                <w:r w:rsidRPr="00631582">
                  <w:rPr>
                    <w:rStyle w:val="PlaceholderText"/>
                    <w:sz w:val="22"/>
                  </w:rPr>
                  <w:t>Click or tap here to enter text.</w:t>
                </w:r>
              </w:p>
            </w:tc>
          </w:sdtContent>
        </w:sdt>
      </w:tr>
    </w:tbl>
    <w:p w14:paraId="2B592725" w14:textId="73159D95" w:rsidR="0001229F" w:rsidRPr="00631582" w:rsidRDefault="0001229F" w:rsidP="0012186D">
      <w:pPr>
        <w:rPr>
          <w:sz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08"/>
        <w:gridCol w:w="4209"/>
      </w:tblGrid>
      <w:tr w:rsidR="00241DAB" w:rsidRPr="00631582" w14:paraId="1D830761" w14:textId="77777777" w:rsidTr="00631582">
        <w:trPr>
          <w:trHeight w:val="454"/>
        </w:trPr>
        <w:tc>
          <w:tcPr>
            <w:tcW w:w="9017" w:type="dxa"/>
            <w:gridSpan w:val="2"/>
            <w:shd w:val="clear" w:color="auto" w:fill="DBE5F1" w:themeFill="accent1" w:themeFillTint="33"/>
          </w:tcPr>
          <w:p w14:paraId="3172D5DB" w14:textId="14D14258" w:rsidR="00241DAB" w:rsidRPr="0012315D" w:rsidRDefault="00241DAB" w:rsidP="00B25113">
            <w:pPr>
              <w:jc w:val="center"/>
              <w:rPr>
                <w:b/>
                <w:bCs/>
                <w:sz w:val="22"/>
              </w:rPr>
            </w:pPr>
            <w:r w:rsidRPr="0012315D">
              <w:rPr>
                <w:b/>
                <w:bCs/>
                <w:sz w:val="22"/>
              </w:rPr>
              <w:t>P</w:t>
            </w:r>
            <w:r w:rsidRPr="00631582">
              <w:rPr>
                <w:b/>
                <w:bCs/>
                <w:sz w:val="22"/>
              </w:rPr>
              <w:t>lease state the percentage of nominated area that meets the below PMV bandwidths for 98% of the occupied hours</w:t>
            </w:r>
            <w:r w:rsidR="0033507D" w:rsidRPr="00631582">
              <w:rPr>
                <w:b/>
                <w:bCs/>
                <w:sz w:val="22"/>
              </w:rPr>
              <w:t>:</w:t>
            </w:r>
          </w:p>
        </w:tc>
      </w:tr>
      <w:tr w:rsidR="00241DAB" w:rsidRPr="00631582" w14:paraId="6E852C01" w14:textId="77777777" w:rsidTr="00631582">
        <w:trPr>
          <w:trHeight w:hRule="exact" w:val="454"/>
        </w:trPr>
        <w:tc>
          <w:tcPr>
            <w:tcW w:w="4808" w:type="dxa"/>
          </w:tcPr>
          <w:p w14:paraId="46BEDF64" w14:textId="2D3DA935" w:rsidR="00241DAB" w:rsidRPr="00631582" w:rsidRDefault="0033507D" w:rsidP="00B25113">
            <w:pPr>
              <w:rPr>
                <w:rStyle w:val="normaltextrun"/>
                <w:b/>
                <w:bCs/>
                <w:sz w:val="22"/>
                <w:shd w:val="clear" w:color="auto" w:fill="FFFFFF"/>
              </w:rPr>
            </w:pPr>
            <w:r w:rsidRPr="00631582">
              <w:rPr>
                <w:rStyle w:val="normaltextrun"/>
                <w:b/>
                <w:bCs/>
                <w:sz w:val="22"/>
                <w:shd w:val="clear" w:color="auto" w:fill="FFFFFF"/>
              </w:rPr>
              <w:t>Range</w:t>
            </w:r>
          </w:p>
        </w:tc>
        <w:tc>
          <w:tcPr>
            <w:tcW w:w="4209" w:type="dxa"/>
          </w:tcPr>
          <w:p w14:paraId="238CE04A" w14:textId="0C7F1B16" w:rsidR="00241DAB" w:rsidRPr="00631582" w:rsidRDefault="0033507D" w:rsidP="00B25113">
            <w:pPr>
              <w:rPr>
                <w:rStyle w:val="normaltextrun"/>
                <w:b/>
                <w:bCs/>
                <w:sz w:val="22"/>
                <w:shd w:val="clear" w:color="auto" w:fill="FFFFFF"/>
              </w:rPr>
            </w:pPr>
            <w:r w:rsidRPr="00631582">
              <w:rPr>
                <w:rStyle w:val="normaltextrun"/>
                <w:rFonts w:hint="eastAsia"/>
                <w:b/>
                <w:bCs/>
                <w:sz w:val="22"/>
                <w:shd w:val="clear" w:color="auto" w:fill="FFFFFF"/>
              </w:rPr>
              <w:t>P</w:t>
            </w:r>
            <w:r w:rsidRPr="00631582">
              <w:rPr>
                <w:rStyle w:val="normaltextrun"/>
                <w:b/>
                <w:bCs/>
                <w:sz w:val="22"/>
                <w:shd w:val="clear" w:color="auto" w:fill="FFFFFF"/>
              </w:rPr>
              <w:t>ercentage of Compliant Nominated Area</w:t>
            </w:r>
          </w:p>
        </w:tc>
      </w:tr>
      <w:tr w:rsidR="00241DAB" w:rsidRPr="00631582" w14:paraId="0A41D3DD" w14:textId="77777777" w:rsidTr="00631582">
        <w:trPr>
          <w:trHeight w:hRule="exact" w:val="454"/>
        </w:trPr>
        <w:tc>
          <w:tcPr>
            <w:tcW w:w="4808" w:type="dxa"/>
          </w:tcPr>
          <w:p w14:paraId="05F61A41" w14:textId="6E871341" w:rsidR="00241DAB" w:rsidRPr="0012315D" w:rsidRDefault="0056071B" w:rsidP="00B25113">
            <w:pPr>
              <w:rPr>
                <w:rStyle w:val="normaltextrun"/>
                <w:sz w:val="22"/>
                <w:shd w:val="clear" w:color="auto" w:fill="FFFFFF"/>
              </w:rPr>
            </w:pPr>
            <w:r w:rsidRPr="0012315D">
              <w:rPr>
                <w:rStyle w:val="normaltextrun"/>
                <w:sz w:val="22"/>
                <w:shd w:val="clear" w:color="auto" w:fill="FFFFFF"/>
              </w:rPr>
              <w:t>+</w:t>
            </w:r>
            <w:r w:rsidRPr="00631582">
              <w:rPr>
                <w:rStyle w:val="normaltextrun"/>
                <w:sz w:val="22"/>
                <w:shd w:val="clear" w:color="auto" w:fill="FFFFFF"/>
              </w:rPr>
              <w:t>/-0.5</w:t>
            </w:r>
            <w:r w:rsidR="00241DAB" w:rsidRPr="0012315D">
              <w:rPr>
                <w:rStyle w:val="normaltextrun"/>
                <w:sz w:val="22"/>
                <w:shd w:val="clear" w:color="auto" w:fill="FFFFFF"/>
              </w:rPr>
              <w:t xml:space="preserve"> </w:t>
            </w:r>
          </w:p>
        </w:tc>
        <w:sdt>
          <w:sdtPr>
            <w:rPr>
              <w:sz w:val="22"/>
            </w:rPr>
            <w:id w:val="-1768839101"/>
            <w:placeholder>
              <w:docPart w:val="73C2108EF7A24E7A947513095DB1B38C"/>
            </w:placeholder>
            <w:showingPlcHdr/>
          </w:sdtPr>
          <w:sdtEndPr/>
          <w:sdtContent>
            <w:tc>
              <w:tcPr>
                <w:tcW w:w="4209" w:type="dxa"/>
              </w:tcPr>
              <w:p w14:paraId="4D59D4B4" w14:textId="6373A746" w:rsidR="00241DAB" w:rsidRPr="00631582" w:rsidRDefault="007D763B" w:rsidP="00B25113">
                <w:pPr>
                  <w:rPr>
                    <w:rStyle w:val="normaltextrun"/>
                    <w:sz w:val="22"/>
                    <w:shd w:val="clear" w:color="auto" w:fill="FFFFFF"/>
                  </w:rPr>
                </w:pPr>
                <w:r w:rsidRPr="00631582">
                  <w:rPr>
                    <w:rStyle w:val="PlaceholderText"/>
                    <w:sz w:val="22"/>
                  </w:rPr>
                  <w:t>Click or tap here to enter text.</w:t>
                </w:r>
              </w:p>
            </w:tc>
          </w:sdtContent>
        </w:sdt>
      </w:tr>
      <w:tr w:rsidR="00241DAB" w:rsidRPr="00631582" w14:paraId="0ED36EA2" w14:textId="77777777" w:rsidTr="00631582">
        <w:trPr>
          <w:trHeight w:hRule="exact" w:val="454"/>
        </w:trPr>
        <w:tc>
          <w:tcPr>
            <w:tcW w:w="4808" w:type="dxa"/>
          </w:tcPr>
          <w:p w14:paraId="1A6969ED" w14:textId="7B91AD86" w:rsidR="00241DAB" w:rsidRPr="0012315D" w:rsidRDefault="0056071B" w:rsidP="00B25113">
            <w:pPr>
              <w:rPr>
                <w:rStyle w:val="normaltextrun"/>
                <w:sz w:val="22"/>
                <w:shd w:val="clear" w:color="auto" w:fill="FFFFFF"/>
              </w:rPr>
            </w:pPr>
            <w:r w:rsidRPr="0012315D">
              <w:rPr>
                <w:rStyle w:val="normaltextrun"/>
                <w:sz w:val="22"/>
                <w:shd w:val="clear" w:color="auto" w:fill="FFFFFF"/>
              </w:rPr>
              <w:t>+</w:t>
            </w:r>
            <w:r w:rsidRPr="00631582">
              <w:rPr>
                <w:rStyle w:val="normaltextrun"/>
                <w:sz w:val="22"/>
                <w:shd w:val="clear" w:color="auto" w:fill="FFFFFF"/>
              </w:rPr>
              <w:t>/-1.0</w:t>
            </w:r>
          </w:p>
        </w:tc>
        <w:sdt>
          <w:sdtPr>
            <w:rPr>
              <w:sz w:val="22"/>
            </w:rPr>
            <w:id w:val="-958716256"/>
            <w:placeholder>
              <w:docPart w:val="2818F20D408644ACBD1E1BBF8C2AF82A"/>
            </w:placeholder>
            <w:showingPlcHdr/>
          </w:sdtPr>
          <w:sdtEndPr/>
          <w:sdtContent>
            <w:tc>
              <w:tcPr>
                <w:tcW w:w="4209" w:type="dxa"/>
              </w:tcPr>
              <w:p w14:paraId="59117C1E" w14:textId="41D0B136" w:rsidR="00241DAB" w:rsidRPr="00631582" w:rsidRDefault="007D763B" w:rsidP="00B25113">
                <w:pPr>
                  <w:rPr>
                    <w:rStyle w:val="normaltextrun"/>
                    <w:sz w:val="22"/>
                    <w:shd w:val="clear" w:color="auto" w:fill="FFFFFF"/>
                  </w:rPr>
                </w:pPr>
                <w:r w:rsidRPr="00631582">
                  <w:rPr>
                    <w:rStyle w:val="PlaceholderText"/>
                    <w:sz w:val="22"/>
                  </w:rPr>
                  <w:t>Click or tap here to enter text.</w:t>
                </w:r>
              </w:p>
            </w:tc>
          </w:sdtContent>
        </w:sdt>
      </w:tr>
    </w:tbl>
    <w:p w14:paraId="73A66475" w14:textId="77777777" w:rsidR="002760EE" w:rsidRPr="00631582" w:rsidRDefault="002760EE">
      <w:pPr>
        <w:spacing w:before="0" w:line="240" w:lineRule="auto"/>
        <w:rPr>
          <w:sz w:val="22"/>
        </w:rPr>
        <w:pPrChange w:id="84" w:author="Isabelle Stewart" w:date="2022-05-30T15:48:00Z">
          <w:pPr/>
        </w:pPrChange>
      </w:pPr>
    </w:p>
    <w:p w14:paraId="2DB7C450" w14:textId="7C178384" w:rsidR="0001229F" w:rsidDel="00BE27CB" w:rsidRDefault="008F57F3" w:rsidP="00747448">
      <w:pPr>
        <w:spacing w:line="480" w:lineRule="auto"/>
        <w:rPr>
          <w:del w:id="85" w:author="Isabelle Stewart" w:date="2022-05-30T15:47:00Z"/>
          <w:sz w:val="22"/>
        </w:rPr>
      </w:pPr>
      <w:sdt>
        <w:sdtPr>
          <w:rPr>
            <w:sz w:val="22"/>
          </w:rPr>
          <w:id w:val="-192994406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Fonts w:hint="eastAsia"/>
          </w:rPr>
        </w:sdtEndPr>
        <w:sdtContent>
          <w:r w:rsidR="007D763B" w:rsidRPr="0012315D">
            <w:rPr>
              <w:rFonts w:ascii="MS Gothic" w:eastAsia="MS Gothic" w:hAnsi="MS Gothic" w:hint="eastAsia"/>
              <w:sz w:val="22"/>
            </w:rPr>
            <w:t>☐</w:t>
          </w:r>
        </w:sdtContent>
      </w:sdt>
      <w:r w:rsidR="0056071B" w:rsidRPr="00631582">
        <w:rPr>
          <w:sz w:val="22"/>
        </w:rPr>
        <w:t xml:space="preserve">  I have included an image </w:t>
      </w:r>
      <w:ins w:id="86" w:author="Ting Li" w:date="2022-06-07T13:14:00Z">
        <w:r w:rsidR="00317691">
          <w:rPr>
            <w:sz w:val="22"/>
          </w:rPr>
          <w:t xml:space="preserve">from the </w:t>
        </w:r>
        <w:r w:rsidR="008C51B2">
          <w:rPr>
            <w:sz w:val="22"/>
          </w:rPr>
          <w:t xml:space="preserve">thermal model </w:t>
        </w:r>
      </w:ins>
      <w:r w:rsidR="0056071B" w:rsidRPr="00631582">
        <w:rPr>
          <w:sz w:val="22"/>
        </w:rPr>
        <w:t>of the building</w:t>
      </w:r>
      <w:r w:rsidR="006D6200" w:rsidRPr="00631582">
        <w:rPr>
          <w:sz w:val="22"/>
        </w:rPr>
        <w:t>.</w:t>
      </w:r>
    </w:p>
    <w:p w14:paraId="54141F2D" w14:textId="77777777" w:rsidR="00F40D0B" w:rsidRPr="00631582" w:rsidRDefault="00F40D0B">
      <w:pPr>
        <w:spacing w:line="480" w:lineRule="auto"/>
        <w:rPr>
          <w:sz w:val="22"/>
        </w:rPr>
        <w:pPrChange w:id="87" w:author="Isabelle Stewart" w:date="2022-05-30T15:48:00Z">
          <w:pPr/>
        </w:pPrChange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66"/>
        <w:gridCol w:w="1442"/>
        <w:gridCol w:w="1411"/>
        <w:gridCol w:w="2798"/>
      </w:tblGrid>
      <w:tr w:rsidR="00E42EA1" w:rsidRPr="00631582" w14:paraId="4A57C0E9" w14:textId="77777777" w:rsidTr="00631582">
        <w:trPr>
          <w:trHeight w:hRule="exact" w:val="454"/>
        </w:trPr>
        <w:tc>
          <w:tcPr>
            <w:tcW w:w="9017" w:type="dxa"/>
            <w:gridSpan w:val="4"/>
            <w:shd w:val="clear" w:color="auto" w:fill="DBE5F1" w:themeFill="accent1" w:themeFillTint="33"/>
          </w:tcPr>
          <w:p w14:paraId="0B54AC04" w14:textId="3AE6FE4E" w:rsidR="00E42EA1" w:rsidRPr="0012315D" w:rsidRDefault="00E42EA1" w:rsidP="00B25113">
            <w:pPr>
              <w:jc w:val="center"/>
              <w:rPr>
                <w:b/>
                <w:bCs/>
                <w:sz w:val="22"/>
              </w:rPr>
            </w:pPr>
            <w:r w:rsidRPr="0012315D">
              <w:rPr>
                <w:b/>
                <w:bCs/>
                <w:sz w:val="22"/>
              </w:rPr>
              <w:t>P</w:t>
            </w:r>
            <w:r w:rsidRPr="00631582">
              <w:rPr>
                <w:b/>
                <w:bCs/>
                <w:sz w:val="22"/>
              </w:rPr>
              <w:t xml:space="preserve">lease </w:t>
            </w:r>
            <w:r w:rsidR="006F366D" w:rsidRPr="00631582">
              <w:rPr>
                <w:b/>
                <w:bCs/>
                <w:sz w:val="22"/>
              </w:rPr>
              <w:t xml:space="preserve">enter </w:t>
            </w:r>
            <w:r w:rsidR="006B3DEB" w:rsidRPr="00631582">
              <w:rPr>
                <w:b/>
                <w:bCs/>
                <w:sz w:val="22"/>
              </w:rPr>
              <w:t>the additional project information, key inputs and outputs as requested below</w:t>
            </w:r>
            <w:r w:rsidRPr="00631582">
              <w:rPr>
                <w:b/>
                <w:bCs/>
                <w:sz w:val="22"/>
              </w:rPr>
              <w:t>:</w:t>
            </w:r>
          </w:p>
        </w:tc>
      </w:tr>
      <w:tr w:rsidR="00E42EA1" w:rsidRPr="00631582" w14:paraId="4222928E" w14:textId="77777777" w:rsidTr="00631582">
        <w:trPr>
          <w:trHeight w:hRule="exact" w:val="454"/>
        </w:trPr>
        <w:tc>
          <w:tcPr>
            <w:tcW w:w="4808" w:type="dxa"/>
            <w:gridSpan w:val="2"/>
          </w:tcPr>
          <w:p w14:paraId="239091F9" w14:textId="0221E76E" w:rsidR="00E42EA1" w:rsidRPr="00631582" w:rsidRDefault="00573973" w:rsidP="00B25113">
            <w:pPr>
              <w:rPr>
                <w:rStyle w:val="normaltextrun"/>
                <w:sz w:val="22"/>
                <w:shd w:val="clear" w:color="auto" w:fill="FFFFFF"/>
              </w:rPr>
            </w:pPr>
            <w:r w:rsidRPr="0012315D">
              <w:rPr>
                <w:rStyle w:val="normaltextrun"/>
                <w:sz w:val="22"/>
                <w:shd w:val="clear" w:color="auto" w:fill="FFFFFF"/>
              </w:rPr>
              <w:t>Gross Floor Area (</w:t>
            </w:r>
            <w:r w:rsidRPr="00631582">
              <w:rPr>
                <w:rStyle w:val="normaltextrun"/>
                <w:sz w:val="22"/>
                <w:shd w:val="clear" w:color="auto" w:fill="FFFFFF"/>
              </w:rPr>
              <w:t>GFA</w:t>
            </w:r>
            <w:r w:rsidRPr="0012315D">
              <w:rPr>
                <w:rStyle w:val="normaltextrun"/>
                <w:sz w:val="22"/>
                <w:shd w:val="clear" w:color="auto" w:fill="FFFFFF"/>
              </w:rPr>
              <w:t>)</w:t>
            </w:r>
          </w:p>
        </w:tc>
        <w:customXmlInsRangeStart w:id="88" w:author="Isabelle Stewart" w:date="2022-05-30T15:34:00Z"/>
        <w:sdt>
          <w:sdtPr>
            <w:rPr>
              <w:sz w:val="22"/>
            </w:rPr>
            <w:id w:val="1801031963"/>
            <w:placeholder>
              <w:docPart w:val="BD4868A98F33432FAA212D7EE56B2CC0"/>
            </w:placeholder>
            <w:showingPlcHdr/>
          </w:sdtPr>
          <w:sdtEndPr/>
          <w:sdtContent>
            <w:customXmlInsRangeEnd w:id="88"/>
            <w:tc>
              <w:tcPr>
                <w:tcW w:w="4209" w:type="dxa"/>
                <w:gridSpan w:val="2"/>
              </w:tcPr>
              <w:p w14:paraId="7C3CC370" w14:textId="2747D14A" w:rsidR="00E42EA1" w:rsidRPr="00631582" w:rsidRDefault="00E93813" w:rsidP="00B25113">
                <w:pPr>
                  <w:rPr>
                    <w:rStyle w:val="normaltextrun"/>
                    <w:b/>
                    <w:bCs/>
                    <w:sz w:val="22"/>
                    <w:shd w:val="clear" w:color="auto" w:fill="FFFFFF"/>
                  </w:rPr>
                </w:pPr>
                <w:ins w:id="89" w:author="Isabelle Stewart" w:date="2022-05-30T15:34:00Z">
                  <w:r w:rsidRPr="00631582">
                    <w:rPr>
                      <w:rStyle w:val="PlaceholderText"/>
                      <w:sz w:val="22"/>
                    </w:rPr>
                    <w:t>Click or tap here to enter text.</w:t>
                  </w:r>
                </w:ins>
              </w:p>
            </w:tc>
            <w:customXmlInsRangeStart w:id="90" w:author="Isabelle Stewart" w:date="2022-05-30T15:34:00Z"/>
          </w:sdtContent>
        </w:sdt>
        <w:customXmlInsRangeEnd w:id="90"/>
      </w:tr>
      <w:tr w:rsidR="0089027D" w:rsidRPr="00631582" w14:paraId="12E1DE56" w14:textId="77777777" w:rsidTr="00631582">
        <w:trPr>
          <w:trHeight w:hRule="exact" w:val="454"/>
          <w:ins w:id="91" w:author="Ting Li" w:date="2022-06-07T13:30:00Z"/>
        </w:trPr>
        <w:tc>
          <w:tcPr>
            <w:tcW w:w="4808" w:type="dxa"/>
            <w:gridSpan w:val="2"/>
          </w:tcPr>
          <w:p w14:paraId="06536FEF" w14:textId="36BF3F66" w:rsidR="0089027D" w:rsidRPr="0012315D" w:rsidRDefault="004D53CB" w:rsidP="00B25113">
            <w:pPr>
              <w:rPr>
                <w:ins w:id="92" w:author="Ting Li" w:date="2022-06-07T13:30:00Z"/>
                <w:rStyle w:val="normaltextrun"/>
                <w:sz w:val="22"/>
                <w:shd w:val="clear" w:color="auto" w:fill="FFFFFF"/>
              </w:rPr>
            </w:pPr>
            <w:ins w:id="93" w:author="Ting Li" w:date="2022-06-07T13:31:00Z">
              <w:r>
                <w:rPr>
                  <w:rStyle w:val="normaltextrun"/>
                  <w:sz w:val="22"/>
                  <w:shd w:val="clear" w:color="auto" w:fill="FFFFFF"/>
                </w:rPr>
                <w:t>Mechanically Ventilated Areas</w:t>
              </w:r>
              <w:r w:rsidR="003A0E1E">
                <w:rPr>
                  <w:rStyle w:val="normaltextrun"/>
                  <w:sz w:val="22"/>
                  <w:shd w:val="clear" w:color="auto" w:fill="FFFFFF"/>
                </w:rPr>
                <w:t>:</w:t>
              </w:r>
            </w:ins>
          </w:p>
        </w:tc>
        <w:customXmlInsRangeStart w:id="94" w:author="Ting Li" w:date="2022-06-07T13:31:00Z"/>
        <w:sdt>
          <w:sdtPr>
            <w:rPr>
              <w:sz w:val="22"/>
            </w:rPr>
            <w:id w:val="523135807"/>
            <w:placeholder>
              <w:docPart w:val="0F2512BA1C4945B8B1FC1D1C90D56F18"/>
            </w:placeholder>
            <w:showingPlcHdr/>
          </w:sdtPr>
          <w:sdtContent>
            <w:customXmlInsRangeEnd w:id="94"/>
            <w:tc>
              <w:tcPr>
                <w:tcW w:w="4209" w:type="dxa"/>
                <w:gridSpan w:val="2"/>
              </w:tcPr>
              <w:p w14:paraId="49F9E563" w14:textId="57131C4B" w:rsidR="0089027D" w:rsidRDefault="003A0E1E" w:rsidP="00B25113">
                <w:pPr>
                  <w:rPr>
                    <w:ins w:id="95" w:author="Ting Li" w:date="2022-06-07T13:30:00Z"/>
                    <w:sz w:val="22"/>
                  </w:rPr>
                </w:pPr>
                <w:ins w:id="96" w:author="Ting Li" w:date="2022-06-07T13:31:00Z">
                  <w:r w:rsidRPr="00631582">
                    <w:rPr>
                      <w:rStyle w:val="PlaceholderText"/>
                      <w:sz w:val="22"/>
                    </w:rPr>
                    <w:t>Click or tap here to enter text.</w:t>
                  </w:r>
                </w:ins>
              </w:p>
            </w:tc>
            <w:customXmlInsRangeStart w:id="97" w:author="Ting Li" w:date="2022-06-07T13:31:00Z"/>
          </w:sdtContent>
        </w:sdt>
        <w:customXmlInsRangeEnd w:id="97"/>
      </w:tr>
      <w:tr w:rsidR="00E42EA1" w:rsidRPr="00631582" w:rsidDel="00677420" w14:paraId="49E720DA" w14:textId="2FFF3FDF" w:rsidTr="00631582">
        <w:trPr>
          <w:trHeight w:hRule="exact" w:val="454"/>
          <w:del w:id="98" w:author="Ting Li" w:date="2022-06-07T13:20:00Z"/>
        </w:trPr>
        <w:tc>
          <w:tcPr>
            <w:tcW w:w="4808" w:type="dxa"/>
            <w:gridSpan w:val="2"/>
          </w:tcPr>
          <w:p w14:paraId="435D1698" w14:textId="1EACAA56" w:rsidR="00E42EA1" w:rsidRPr="0012315D" w:rsidDel="00677420" w:rsidRDefault="00573973" w:rsidP="00B25113">
            <w:pPr>
              <w:rPr>
                <w:del w:id="99" w:author="Ting Li" w:date="2022-06-07T13:20:00Z"/>
                <w:rStyle w:val="normaltextrun"/>
                <w:sz w:val="22"/>
                <w:shd w:val="clear" w:color="auto" w:fill="FFFFFF"/>
              </w:rPr>
            </w:pPr>
            <w:del w:id="100" w:author="Ting Li" w:date="2022-06-07T13:20:00Z">
              <w:r w:rsidRPr="0012315D" w:rsidDel="00677420">
                <w:rPr>
                  <w:rStyle w:val="normaltextrun"/>
                  <w:sz w:val="22"/>
                  <w:shd w:val="clear" w:color="auto" w:fill="FFFFFF"/>
                </w:rPr>
                <w:delText>Net Lettable Area (NLA)</w:delText>
              </w:r>
            </w:del>
          </w:p>
        </w:tc>
        <w:customXmlDelRangeStart w:id="101" w:author="Ting Li" w:date="2022-06-07T13:20:00Z"/>
        <w:customXmlInsRangeStart w:id="102" w:author="Isabelle Stewart" w:date="2022-05-30T15:34:00Z"/>
        <w:sdt>
          <w:sdtPr>
            <w:rPr>
              <w:sz w:val="22"/>
            </w:rPr>
            <w:id w:val="98921779"/>
            <w:placeholder>
              <w:docPart w:val="D760C47B09E7416CB8D0AEB2927E2350"/>
            </w:placeholder>
          </w:sdtPr>
          <w:sdtEndPr/>
          <w:sdtContent>
            <w:customXmlInsRangeEnd w:id="102"/>
            <w:customXmlDelRangeEnd w:id="101"/>
            <w:tc>
              <w:tcPr>
                <w:tcW w:w="4209" w:type="dxa"/>
                <w:gridSpan w:val="2"/>
              </w:tcPr>
              <w:p w14:paraId="6538AA38" w14:textId="2DABB9AF" w:rsidR="00E42EA1" w:rsidRPr="00631582" w:rsidDel="00677420" w:rsidRDefault="00E42EA1" w:rsidP="00B25113">
                <w:pPr>
                  <w:rPr>
                    <w:del w:id="103" w:author="Ting Li" w:date="2022-06-07T13:20:00Z"/>
                    <w:rStyle w:val="normaltextrun"/>
                    <w:sz w:val="22"/>
                    <w:shd w:val="clear" w:color="auto" w:fill="FFFFFF"/>
                  </w:rPr>
                </w:pPr>
              </w:p>
            </w:tc>
            <w:customXmlDelRangeStart w:id="104" w:author="Ting Li" w:date="2022-06-07T13:20:00Z"/>
            <w:customXmlInsRangeStart w:id="105" w:author="Isabelle Stewart" w:date="2022-05-30T15:34:00Z"/>
          </w:sdtContent>
        </w:sdt>
        <w:customXmlInsRangeEnd w:id="105"/>
        <w:customXmlDelRangeEnd w:id="104"/>
      </w:tr>
      <w:tr w:rsidR="00E42EA1" w:rsidRPr="00631582" w14:paraId="388A8CED" w14:textId="77777777" w:rsidTr="00631582">
        <w:trPr>
          <w:trHeight w:hRule="exact" w:val="454"/>
        </w:trPr>
        <w:tc>
          <w:tcPr>
            <w:tcW w:w="4808" w:type="dxa"/>
            <w:gridSpan w:val="2"/>
          </w:tcPr>
          <w:p w14:paraId="42E4245C" w14:textId="6D72D139" w:rsidR="00E42EA1" w:rsidRPr="0012315D" w:rsidRDefault="00006686" w:rsidP="00B25113">
            <w:pPr>
              <w:rPr>
                <w:rStyle w:val="normaltextrun"/>
                <w:sz w:val="22"/>
                <w:shd w:val="clear" w:color="auto" w:fill="FFFFFF"/>
              </w:rPr>
            </w:pPr>
            <w:r w:rsidRPr="0012315D">
              <w:rPr>
                <w:rStyle w:val="normaltextrun"/>
                <w:sz w:val="22"/>
                <w:shd w:val="clear" w:color="auto" w:fill="FFFFFF"/>
              </w:rPr>
              <w:lastRenderedPageBreak/>
              <w:t>HVAC Type</w:t>
            </w:r>
          </w:p>
        </w:tc>
        <w:customXmlInsRangeStart w:id="106" w:author="Isabelle Stewart" w:date="2022-05-30T15:34:00Z"/>
        <w:sdt>
          <w:sdtPr>
            <w:rPr>
              <w:sz w:val="22"/>
            </w:rPr>
            <w:id w:val="-823742799"/>
            <w:placeholder>
              <w:docPart w:val="037AE6A11116434CA9F8576EEF407FA8"/>
            </w:placeholder>
            <w:showingPlcHdr/>
          </w:sdtPr>
          <w:sdtEndPr/>
          <w:sdtContent>
            <w:customXmlInsRangeEnd w:id="106"/>
            <w:tc>
              <w:tcPr>
                <w:tcW w:w="4209" w:type="dxa"/>
                <w:gridSpan w:val="2"/>
              </w:tcPr>
              <w:p w14:paraId="4553BD1B" w14:textId="1CD8D258" w:rsidR="00E42EA1" w:rsidRPr="00631582" w:rsidRDefault="00E93813" w:rsidP="00B25113">
                <w:pPr>
                  <w:rPr>
                    <w:rStyle w:val="normaltextrun"/>
                    <w:sz w:val="22"/>
                    <w:shd w:val="clear" w:color="auto" w:fill="FFFFFF"/>
                  </w:rPr>
                </w:pPr>
                <w:ins w:id="107" w:author="Isabelle Stewart" w:date="2022-05-30T15:34:00Z">
                  <w:r w:rsidRPr="00631582">
                    <w:rPr>
                      <w:rStyle w:val="PlaceholderText"/>
                      <w:sz w:val="22"/>
                    </w:rPr>
                    <w:t>Click or tap here to enter text.</w:t>
                  </w:r>
                </w:ins>
              </w:p>
            </w:tc>
            <w:customXmlInsRangeStart w:id="108" w:author="Isabelle Stewart" w:date="2022-05-30T15:34:00Z"/>
          </w:sdtContent>
        </w:sdt>
        <w:customXmlInsRangeEnd w:id="108"/>
      </w:tr>
      <w:tr w:rsidR="00006686" w:rsidRPr="00631582" w14:paraId="54693784" w14:textId="77777777" w:rsidTr="00631582">
        <w:trPr>
          <w:trHeight w:hRule="exact" w:val="454"/>
        </w:trPr>
        <w:tc>
          <w:tcPr>
            <w:tcW w:w="4808" w:type="dxa"/>
            <w:gridSpan w:val="2"/>
          </w:tcPr>
          <w:p w14:paraId="11BA5174" w14:textId="457FC6A7" w:rsidR="00006686" w:rsidRPr="0012315D" w:rsidRDefault="00006686" w:rsidP="00B25113">
            <w:pPr>
              <w:rPr>
                <w:rStyle w:val="normaltextrun"/>
                <w:sz w:val="22"/>
                <w:shd w:val="clear" w:color="auto" w:fill="FFFFFF"/>
              </w:rPr>
            </w:pPr>
            <w:r w:rsidRPr="0012315D">
              <w:rPr>
                <w:rStyle w:val="normaltextrun"/>
                <w:sz w:val="22"/>
                <w:shd w:val="clear" w:color="auto" w:fill="FFFFFF"/>
              </w:rPr>
              <w:t>Autosize/Actual Plant</w:t>
            </w:r>
          </w:p>
        </w:tc>
        <w:customXmlInsRangeStart w:id="109" w:author="Isabelle Stewart" w:date="2022-05-30T15:34:00Z"/>
        <w:sdt>
          <w:sdtPr>
            <w:rPr>
              <w:sz w:val="22"/>
            </w:rPr>
            <w:id w:val="788404277"/>
            <w:placeholder>
              <w:docPart w:val="F43ABC3687854BE2A9C47A6474F829BD"/>
            </w:placeholder>
            <w:showingPlcHdr/>
          </w:sdtPr>
          <w:sdtEndPr/>
          <w:sdtContent>
            <w:customXmlInsRangeEnd w:id="109"/>
            <w:tc>
              <w:tcPr>
                <w:tcW w:w="4209" w:type="dxa"/>
                <w:gridSpan w:val="2"/>
              </w:tcPr>
              <w:p w14:paraId="33D38384" w14:textId="3627BB8C" w:rsidR="00006686" w:rsidRPr="0012315D" w:rsidRDefault="00E93813" w:rsidP="00B25113">
                <w:pPr>
                  <w:rPr>
                    <w:sz w:val="22"/>
                  </w:rPr>
                </w:pPr>
                <w:ins w:id="110" w:author="Isabelle Stewart" w:date="2022-05-30T15:34:00Z">
                  <w:r w:rsidRPr="00631582">
                    <w:rPr>
                      <w:rStyle w:val="PlaceholderText"/>
                      <w:sz w:val="22"/>
                    </w:rPr>
                    <w:t>Click or tap here to enter text.</w:t>
                  </w:r>
                </w:ins>
              </w:p>
            </w:tc>
            <w:customXmlInsRangeStart w:id="111" w:author="Isabelle Stewart" w:date="2022-05-30T15:34:00Z"/>
          </w:sdtContent>
        </w:sdt>
        <w:customXmlInsRangeEnd w:id="111"/>
      </w:tr>
      <w:tr w:rsidR="00006686" w:rsidRPr="00631582" w14:paraId="551F5EDF" w14:textId="77777777" w:rsidTr="00631582">
        <w:trPr>
          <w:trHeight w:hRule="exact" w:val="454"/>
        </w:trPr>
        <w:tc>
          <w:tcPr>
            <w:tcW w:w="4808" w:type="dxa"/>
            <w:gridSpan w:val="2"/>
          </w:tcPr>
          <w:p w14:paraId="65755687" w14:textId="1E2FDEA2" w:rsidR="00006686" w:rsidRPr="0012315D" w:rsidRDefault="00006686" w:rsidP="00B25113">
            <w:pPr>
              <w:rPr>
                <w:rStyle w:val="normaltextrun"/>
                <w:sz w:val="22"/>
                <w:shd w:val="clear" w:color="auto" w:fill="FFFFFF"/>
              </w:rPr>
            </w:pPr>
            <w:r w:rsidRPr="0012315D">
              <w:rPr>
                <w:rStyle w:val="normaltextrun"/>
                <w:sz w:val="22"/>
                <w:shd w:val="clear" w:color="auto" w:fill="FFFFFF"/>
              </w:rPr>
              <w:t>Software/Ve</w:t>
            </w:r>
            <w:r w:rsidR="00955C07" w:rsidRPr="0012315D">
              <w:rPr>
                <w:rStyle w:val="normaltextrun"/>
                <w:sz w:val="22"/>
                <w:shd w:val="clear" w:color="auto" w:fill="FFFFFF"/>
              </w:rPr>
              <w:t>rsion</w:t>
            </w:r>
          </w:p>
        </w:tc>
        <w:customXmlInsRangeStart w:id="112" w:author="Isabelle Stewart" w:date="2022-05-30T15:34:00Z"/>
        <w:sdt>
          <w:sdtPr>
            <w:rPr>
              <w:sz w:val="22"/>
            </w:rPr>
            <w:id w:val="1611167656"/>
            <w:placeholder>
              <w:docPart w:val="66CCC93039FE4845B4D7EFF5F2F01869"/>
            </w:placeholder>
            <w:showingPlcHdr/>
          </w:sdtPr>
          <w:sdtEndPr/>
          <w:sdtContent>
            <w:customXmlInsRangeEnd w:id="112"/>
            <w:tc>
              <w:tcPr>
                <w:tcW w:w="4209" w:type="dxa"/>
                <w:gridSpan w:val="2"/>
              </w:tcPr>
              <w:p w14:paraId="61856277" w14:textId="658D512C" w:rsidR="00006686" w:rsidRPr="0012315D" w:rsidRDefault="00E93813" w:rsidP="00B25113">
                <w:pPr>
                  <w:rPr>
                    <w:sz w:val="22"/>
                  </w:rPr>
                </w:pPr>
                <w:ins w:id="113" w:author="Isabelle Stewart" w:date="2022-05-30T15:34:00Z">
                  <w:r w:rsidRPr="00631582">
                    <w:rPr>
                      <w:rStyle w:val="PlaceholderText"/>
                      <w:sz w:val="22"/>
                    </w:rPr>
                    <w:t>Click or tap here to enter text.</w:t>
                  </w:r>
                </w:ins>
              </w:p>
            </w:tc>
            <w:customXmlInsRangeStart w:id="114" w:author="Isabelle Stewart" w:date="2022-05-30T15:34:00Z"/>
          </w:sdtContent>
        </w:sdt>
        <w:customXmlInsRangeEnd w:id="114"/>
      </w:tr>
      <w:tr w:rsidR="00FF5C10" w:rsidRPr="00631582" w14:paraId="041A3F3D" w14:textId="77777777" w:rsidTr="00631582">
        <w:trPr>
          <w:trHeight w:hRule="exact" w:val="454"/>
          <w:ins w:id="115" w:author="Ting Li" w:date="2022-06-07T13:18:00Z"/>
        </w:trPr>
        <w:tc>
          <w:tcPr>
            <w:tcW w:w="4808" w:type="dxa"/>
            <w:gridSpan w:val="2"/>
          </w:tcPr>
          <w:p w14:paraId="5F27E7A2" w14:textId="4210B675" w:rsidR="00FF5C10" w:rsidRPr="0012315D" w:rsidRDefault="005E7460" w:rsidP="00B25113">
            <w:pPr>
              <w:rPr>
                <w:ins w:id="116" w:author="Ting Li" w:date="2022-06-07T13:18:00Z"/>
                <w:rStyle w:val="normaltextrun"/>
                <w:sz w:val="22"/>
                <w:shd w:val="clear" w:color="auto" w:fill="FFFFFF"/>
              </w:rPr>
            </w:pPr>
            <w:ins w:id="117" w:author="Ting Li" w:date="2022-06-07T13:19:00Z">
              <w:r>
                <w:rPr>
                  <w:rStyle w:val="normaltextrun"/>
                  <w:sz w:val="22"/>
                  <w:shd w:val="clear" w:color="auto" w:fill="FFFFFF"/>
                </w:rPr>
                <w:t xml:space="preserve">Heating </w:t>
              </w:r>
            </w:ins>
            <w:ins w:id="118" w:author="Ting Li" w:date="2022-06-07T13:24:00Z">
              <w:r w:rsidR="00FB635C">
                <w:rPr>
                  <w:rStyle w:val="normaltextrun"/>
                  <w:sz w:val="22"/>
                  <w:shd w:val="clear" w:color="auto" w:fill="FFFFFF"/>
                </w:rPr>
                <w:t>F</w:t>
              </w:r>
            </w:ins>
            <w:ins w:id="119" w:author="Ting Li" w:date="2022-06-07T13:19:00Z">
              <w:r>
                <w:rPr>
                  <w:rStyle w:val="normaltextrun"/>
                  <w:sz w:val="22"/>
                  <w:shd w:val="clear" w:color="auto" w:fill="FFFFFF"/>
                </w:rPr>
                <w:t>uel(s)</w:t>
              </w:r>
            </w:ins>
          </w:p>
        </w:tc>
        <w:customXmlInsRangeStart w:id="120" w:author="Ting Li" w:date="2022-06-07T13:23:00Z"/>
        <w:sdt>
          <w:sdtPr>
            <w:rPr>
              <w:sz w:val="22"/>
            </w:rPr>
            <w:id w:val="-436204511"/>
            <w:placeholder>
              <w:docPart w:val="4B3AB74F8B00469C9FA16AECACFCCC87"/>
            </w:placeholder>
            <w:showingPlcHdr/>
          </w:sdtPr>
          <w:sdtContent>
            <w:customXmlInsRangeEnd w:id="120"/>
            <w:tc>
              <w:tcPr>
                <w:tcW w:w="4209" w:type="dxa"/>
                <w:gridSpan w:val="2"/>
              </w:tcPr>
              <w:p w14:paraId="18EE2BFD" w14:textId="4B76803F" w:rsidR="00FF5C10" w:rsidRDefault="000847C3" w:rsidP="00B25113">
                <w:pPr>
                  <w:rPr>
                    <w:ins w:id="121" w:author="Ting Li" w:date="2022-06-07T13:18:00Z"/>
                    <w:sz w:val="22"/>
                  </w:rPr>
                </w:pPr>
                <w:ins w:id="122" w:author="Ting Li" w:date="2022-06-07T13:23:00Z">
                  <w:r w:rsidRPr="00631582">
                    <w:rPr>
                      <w:rStyle w:val="PlaceholderText"/>
                      <w:sz w:val="22"/>
                    </w:rPr>
                    <w:t>Click or tap here to enter text.</w:t>
                  </w:r>
                </w:ins>
              </w:p>
            </w:tc>
            <w:customXmlInsRangeStart w:id="123" w:author="Ting Li" w:date="2022-06-07T13:23:00Z"/>
          </w:sdtContent>
        </w:sdt>
        <w:customXmlInsRangeEnd w:id="123"/>
      </w:tr>
      <w:tr w:rsidR="005E7460" w:rsidRPr="00631582" w14:paraId="01CE1D1A" w14:textId="77777777" w:rsidTr="00631582">
        <w:trPr>
          <w:trHeight w:hRule="exact" w:val="454"/>
          <w:ins w:id="124" w:author="Ting Li" w:date="2022-06-07T13:19:00Z"/>
        </w:trPr>
        <w:tc>
          <w:tcPr>
            <w:tcW w:w="4808" w:type="dxa"/>
            <w:gridSpan w:val="2"/>
          </w:tcPr>
          <w:p w14:paraId="7B413ADC" w14:textId="4CE8D1B9" w:rsidR="005E7460" w:rsidRDefault="005E7460" w:rsidP="00B25113">
            <w:pPr>
              <w:rPr>
                <w:ins w:id="125" w:author="Ting Li" w:date="2022-06-07T13:19:00Z"/>
                <w:rStyle w:val="normaltextrun"/>
                <w:sz w:val="22"/>
                <w:shd w:val="clear" w:color="auto" w:fill="FFFFFF"/>
              </w:rPr>
            </w:pPr>
            <w:ins w:id="126" w:author="Ting Li" w:date="2022-06-07T13:19:00Z">
              <w:r>
                <w:rPr>
                  <w:rStyle w:val="normaltextrun"/>
                  <w:sz w:val="22"/>
                  <w:shd w:val="clear" w:color="auto" w:fill="FFFFFF"/>
                </w:rPr>
                <w:t xml:space="preserve">Cooling </w:t>
              </w:r>
            </w:ins>
            <w:ins w:id="127" w:author="Ting Li" w:date="2022-06-07T13:24:00Z">
              <w:r w:rsidR="00FB635C">
                <w:rPr>
                  <w:rStyle w:val="normaltextrun"/>
                  <w:sz w:val="22"/>
                  <w:shd w:val="clear" w:color="auto" w:fill="FFFFFF"/>
                </w:rPr>
                <w:t>F</w:t>
              </w:r>
            </w:ins>
            <w:ins w:id="128" w:author="Ting Li" w:date="2022-06-07T13:19:00Z">
              <w:r>
                <w:rPr>
                  <w:rStyle w:val="normaltextrun"/>
                  <w:sz w:val="22"/>
                  <w:shd w:val="clear" w:color="auto" w:fill="FFFFFF"/>
                </w:rPr>
                <w:t>uel</w:t>
              </w:r>
            </w:ins>
            <w:ins w:id="129" w:author="Ting Li" w:date="2022-06-07T13:20:00Z">
              <w:r w:rsidR="003E54BE">
                <w:rPr>
                  <w:rStyle w:val="normaltextrun"/>
                  <w:sz w:val="22"/>
                  <w:shd w:val="clear" w:color="auto" w:fill="FFFFFF"/>
                </w:rPr>
                <w:t>(s)</w:t>
              </w:r>
            </w:ins>
          </w:p>
        </w:tc>
        <w:customXmlInsRangeStart w:id="130" w:author="Ting Li" w:date="2022-06-07T13:23:00Z"/>
        <w:sdt>
          <w:sdtPr>
            <w:rPr>
              <w:sz w:val="22"/>
            </w:rPr>
            <w:id w:val="228813949"/>
            <w:placeholder>
              <w:docPart w:val="C8EA3273C6194582A9863C41CD4F7292"/>
            </w:placeholder>
            <w:showingPlcHdr/>
          </w:sdtPr>
          <w:sdtContent>
            <w:customXmlInsRangeEnd w:id="130"/>
            <w:tc>
              <w:tcPr>
                <w:tcW w:w="4209" w:type="dxa"/>
                <w:gridSpan w:val="2"/>
              </w:tcPr>
              <w:p w14:paraId="107C0B67" w14:textId="27768D0A" w:rsidR="005E7460" w:rsidRDefault="000847C3" w:rsidP="00B25113">
                <w:pPr>
                  <w:rPr>
                    <w:ins w:id="131" w:author="Ting Li" w:date="2022-06-07T13:19:00Z"/>
                    <w:sz w:val="22"/>
                  </w:rPr>
                </w:pPr>
                <w:ins w:id="132" w:author="Ting Li" w:date="2022-06-07T13:23:00Z">
                  <w:r w:rsidRPr="00631582">
                    <w:rPr>
                      <w:rStyle w:val="PlaceholderText"/>
                      <w:sz w:val="22"/>
                    </w:rPr>
                    <w:t>Click or tap here to enter text.</w:t>
                  </w:r>
                </w:ins>
              </w:p>
            </w:tc>
            <w:customXmlInsRangeStart w:id="133" w:author="Ting Li" w:date="2022-06-07T13:23:00Z"/>
          </w:sdtContent>
        </w:sdt>
        <w:customXmlInsRangeEnd w:id="133"/>
      </w:tr>
      <w:tr w:rsidR="0039401C" w:rsidRPr="00631582" w14:paraId="54E6C0D6" w14:textId="77777777" w:rsidTr="00631582">
        <w:trPr>
          <w:trHeight w:hRule="exact" w:val="454"/>
          <w:ins w:id="134" w:author="Ting Li" w:date="2022-06-07T13:27:00Z"/>
        </w:trPr>
        <w:tc>
          <w:tcPr>
            <w:tcW w:w="4808" w:type="dxa"/>
            <w:gridSpan w:val="2"/>
          </w:tcPr>
          <w:p w14:paraId="22A79FDB" w14:textId="5762552C" w:rsidR="0039401C" w:rsidRDefault="0039401C" w:rsidP="00B25113">
            <w:pPr>
              <w:rPr>
                <w:ins w:id="135" w:author="Ting Li" w:date="2022-06-07T13:27:00Z"/>
                <w:rStyle w:val="normaltextrun"/>
                <w:sz w:val="22"/>
                <w:shd w:val="clear" w:color="auto" w:fill="FFFFFF"/>
              </w:rPr>
            </w:pPr>
            <w:ins w:id="136" w:author="Ting Li" w:date="2022-06-07T13:27:00Z">
              <w:r>
                <w:rPr>
                  <w:rStyle w:val="normaltextrun"/>
                  <w:sz w:val="22"/>
                  <w:shd w:val="clear" w:color="auto" w:fill="FFFFFF"/>
                </w:rPr>
                <w:t xml:space="preserve">Energy </w:t>
              </w:r>
              <w:r w:rsidR="00F94695">
                <w:rPr>
                  <w:rStyle w:val="normaltextrun"/>
                  <w:sz w:val="22"/>
                  <w:shd w:val="clear" w:color="auto" w:fill="FFFFFF"/>
                </w:rPr>
                <w:t>Use (kwh/m</w:t>
              </w:r>
              <w:r w:rsidR="00F94695" w:rsidRPr="00F94695">
                <w:rPr>
                  <w:rStyle w:val="normaltextrun"/>
                  <w:sz w:val="22"/>
                  <w:shd w:val="clear" w:color="auto" w:fill="FFFFFF"/>
                  <w:vertAlign w:val="superscript"/>
                  <w:rPrChange w:id="137" w:author="Ting Li" w:date="2022-06-07T13:27:00Z">
                    <w:rPr>
                      <w:rStyle w:val="normaltextrun"/>
                      <w:sz w:val="22"/>
                      <w:shd w:val="clear" w:color="auto" w:fill="FFFFFF"/>
                    </w:rPr>
                  </w:rPrChange>
                </w:rPr>
                <w:t>2</w:t>
              </w:r>
              <w:r w:rsidR="00F94695">
                <w:rPr>
                  <w:rStyle w:val="normaltextrun"/>
                  <w:sz w:val="22"/>
                  <w:shd w:val="clear" w:color="auto" w:fill="FFFFFF"/>
                </w:rPr>
                <w:t>)</w:t>
              </w:r>
            </w:ins>
          </w:p>
        </w:tc>
        <w:customXmlInsRangeStart w:id="138" w:author="Ting Li" w:date="2022-06-07T13:27:00Z"/>
        <w:sdt>
          <w:sdtPr>
            <w:rPr>
              <w:sz w:val="22"/>
            </w:rPr>
            <w:id w:val="-1451236664"/>
            <w:placeholder>
              <w:docPart w:val="519F0C6210D64C85BB905234D0C6A9E8"/>
            </w:placeholder>
            <w:showingPlcHdr/>
          </w:sdtPr>
          <w:sdtContent>
            <w:customXmlInsRangeEnd w:id="138"/>
            <w:tc>
              <w:tcPr>
                <w:tcW w:w="4209" w:type="dxa"/>
                <w:gridSpan w:val="2"/>
              </w:tcPr>
              <w:p w14:paraId="13AC5287" w14:textId="3F8F61D2" w:rsidR="0039401C" w:rsidRDefault="00F94695" w:rsidP="00B25113">
                <w:pPr>
                  <w:rPr>
                    <w:ins w:id="139" w:author="Ting Li" w:date="2022-06-07T13:27:00Z"/>
                    <w:sz w:val="22"/>
                  </w:rPr>
                </w:pPr>
                <w:ins w:id="140" w:author="Ting Li" w:date="2022-06-07T13:27:00Z">
                  <w:r w:rsidRPr="00631582">
                    <w:rPr>
                      <w:rStyle w:val="PlaceholderText"/>
                      <w:sz w:val="22"/>
                    </w:rPr>
                    <w:t>Click or tap here to enter text.</w:t>
                  </w:r>
                </w:ins>
              </w:p>
            </w:tc>
            <w:customXmlInsRangeStart w:id="141" w:author="Ting Li" w:date="2022-06-07T13:27:00Z"/>
          </w:sdtContent>
        </w:sdt>
        <w:customXmlInsRangeEnd w:id="141"/>
      </w:tr>
      <w:tr w:rsidR="00A25CFF" w:rsidRPr="00631582" w14:paraId="77F4E23C" w14:textId="77777777" w:rsidTr="00631582">
        <w:trPr>
          <w:trHeight w:hRule="exact" w:val="454"/>
          <w:ins w:id="142" w:author="Ting Li" w:date="2022-06-07T13:34:00Z"/>
        </w:trPr>
        <w:tc>
          <w:tcPr>
            <w:tcW w:w="4808" w:type="dxa"/>
            <w:gridSpan w:val="2"/>
          </w:tcPr>
          <w:p w14:paraId="0D15F6E4" w14:textId="4FA0B7B6" w:rsidR="00A25CFF" w:rsidRDefault="00A25CFF" w:rsidP="00B25113">
            <w:pPr>
              <w:rPr>
                <w:ins w:id="143" w:author="Ting Li" w:date="2022-06-07T13:34:00Z"/>
                <w:rStyle w:val="normaltextrun"/>
                <w:sz w:val="22"/>
                <w:shd w:val="clear" w:color="auto" w:fill="FFFFFF"/>
              </w:rPr>
            </w:pPr>
            <w:ins w:id="144" w:author="Ting Li" w:date="2022-06-07T13:34:00Z">
              <w:r>
                <w:rPr>
                  <w:rStyle w:val="normaltextrun"/>
                  <w:sz w:val="22"/>
                  <w:shd w:val="clear" w:color="auto" w:fill="FFFFFF"/>
                </w:rPr>
                <w:t>Supplied by Shared Energy Service</w:t>
              </w:r>
            </w:ins>
          </w:p>
        </w:tc>
        <w:customXmlInsRangeStart w:id="145" w:author="Ting Li" w:date="2022-06-07T13:34:00Z"/>
        <w:sdt>
          <w:sdtPr>
            <w:rPr>
              <w:rStyle w:val="normaltextrun"/>
              <w:sz w:val="22"/>
              <w:shd w:val="clear" w:color="auto" w:fill="FFFFFF"/>
            </w:rPr>
            <w:id w:val="540714516"/>
            <w:placeholder>
              <w:docPart w:val="1FD3032B31164CEDAF3B115DDC4EA896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</w:dropDownList>
          </w:sdtPr>
          <w:sdtContent>
            <w:customXmlInsRangeEnd w:id="145"/>
            <w:tc>
              <w:tcPr>
                <w:tcW w:w="4209" w:type="dxa"/>
                <w:gridSpan w:val="2"/>
              </w:tcPr>
              <w:p w14:paraId="1EAD4320" w14:textId="50D6A4C3" w:rsidR="00A25CFF" w:rsidRDefault="00A25CFF" w:rsidP="00B25113">
                <w:pPr>
                  <w:rPr>
                    <w:ins w:id="146" w:author="Ting Li" w:date="2022-06-07T13:34:00Z"/>
                    <w:sz w:val="22"/>
                  </w:rPr>
                </w:pPr>
                <w:ins w:id="147" w:author="Ting Li" w:date="2022-06-07T13:34:00Z">
                  <w:r w:rsidRPr="00631582">
                    <w:rPr>
                      <w:rStyle w:val="PlaceholderText"/>
                      <w:sz w:val="22"/>
                    </w:rPr>
                    <w:t>Choose an item.</w:t>
                  </w:r>
                </w:ins>
              </w:p>
            </w:tc>
            <w:customXmlInsRangeStart w:id="148" w:author="Ting Li" w:date="2022-06-07T13:34:00Z"/>
          </w:sdtContent>
        </w:sdt>
        <w:customXmlInsRangeEnd w:id="148"/>
      </w:tr>
      <w:tr w:rsidR="009722FA" w:rsidRPr="00631582" w14:paraId="0448D1F8" w14:textId="77777777" w:rsidTr="00631582">
        <w:trPr>
          <w:trHeight w:hRule="exact" w:val="454"/>
          <w:ins w:id="149" w:author="Ting Li" w:date="2022-06-07T13:38:00Z"/>
        </w:trPr>
        <w:tc>
          <w:tcPr>
            <w:tcW w:w="4808" w:type="dxa"/>
            <w:gridSpan w:val="2"/>
          </w:tcPr>
          <w:p w14:paraId="2F264D83" w14:textId="50DA416B" w:rsidR="009722FA" w:rsidRDefault="006A354E" w:rsidP="00B25113">
            <w:pPr>
              <w:rPr>
                <w:ins w:id="150" w:author="Ting Li" w:date="2022-06-07T13:38:00Z"/>
                <w:rStyle w:val="normaltextrun"/>
                <w:sz w:val="22"/>
                <w:shd w:val="clear" w:color="auto" w:fill="FFFFFF"/>
              </w:rPr>
            </w:pPr>
            <w:ins w:id="151" w:author="Ting Li" w:date="2022-06-07T13:39:00Z">
              <w:r>
                <w:rPr>
                  <w:rStyle w:val="normaltextrun"/>
                  <w:sz w:val="22"/>
                  <w:shd w:val="clear" w:color="auto" w:fill="FFFFFF"/>
                </w:rPr>
                <w:t>On-</w:t>
              </w:r>
              <w:r w:rsidR="00D56486">
                <w:rPr>
                  <w:rStyle w:val="normaltextrun"/>
                  <w:sz w:val="22"/>
                  <w:shd w:val="clear" w:color="auto" w:fill="FFFFFF"/>
                </w:rPr>
                <w:t>Site Ener</w:t>
              </w:r>
            </w:ins>
            <w:ins w:id="152" w:author="Ting Li" w:date="2022-06-07T13:40:00Z">
              <w:r w:rsidR="00D56486">
                <w:rPr>
                  <w:rStyle w:val="normaltextrun"/>
                  <w:sz w:val="22"/>
                  <w:shd w:val="clear" w:color="auto" w:fill="FFFFFF"/>
                </w:rPr>
                <w:t>gy Generation</w:t>
              </w:r>
            </w:ins>
          </w:p>
        </w:tc>
        <w:customXmlInsRangeStart w:id="153" w:author="Ting Li" w:date="2022-06-07T13:38:00Z"/>
        <w:sdt>
          <w:sdtPr>
            <w:rPr>
              <w:rStyle w:val="normaltextrun"/>
              <w:sz w:val="22"/>
              <w:shd w:val="clear" w:color="auto" w:fill="FFFFFF"/>
            </w:rPr>
            <w:id w:val="-1330599085"/>
            <w:placeholder>
              <w:docPart w:val="61A04928A9554433B719BF3F50CE1157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</w:dropDownList>
          </w:sdtPr>
          <w:sdtContent>
            <w:customXmlInsRangeEnd w:id="153"/>
            <w:tc>
              <w:tcPr>
                <w:tcW w:w="4209" w:type="dxa"/>
                <w:gridSpan w:val="2"/>
              </w:tcPr>
              <w:p w14:paraId="6B7861B2" w14:textId="7C55A4C6" w:rsidR="009722FA" w:rsidRDefault="002552F4" w:rsidP="00B25113">
                <w:pPr>
                  <w:rPr>
                    <w:ins w:id="154" w:author="Ting Li" w:date="2022-06-07T13:38:00Z"/>
                    <w:rStyle w:val="normaltextrun"/>
                    <w:sz w:val="22"/>
                    <w:shd w:val="clear" w:color="auto" w:fill="FFFFFF"/>
                  </w:rPr>
                </w:pPr>
                <w:ins w:id="155" w:author="Ting Li" w:date="2022-06-07T13:38:00Z">
                  <w:r w:rsidRPr="00631582">
                    <w:rPr>
                      <w:rStyle w:val="PlaceholderText"/>
                      <w:sz w:val="22"/>
                    </w:rPr>
                    <w:t>Choose an item.</w:t>
                  </w:r>
                </w:ins>
              </w:p>
            </w:tc>
            <w:customXmlInsRangeStart w:id="156" w:author="Ting Li" w:date="2022-06-07T13:38:00Z"/>
          </w:sdtContent>
        </w:sdt>
        <w:customXmlInsRangeEnd w:id="156"/>
      </w:tr>
      <w:tr w:rsidR="003E23F3" w:rsidRPr="00631582" w14:paraId="0C333089" w14:textId="77777777" w:rsidTr="00B25113">
        <w:trPr>
          <w:trHeight w:hRule="exact" w:val="454"/>
          <w:ins w:id="157" w:author="Isabelle Stewart" w:date="2022-05-30T15:52:00Z"/>
        </w:trPr>
        <w:tc>
          <w:tcPr>
            <w:tcW w:w="9017" w:type="dxa"/>
            <w:gridSpan w:val="4"/>
            <w:shd w:val="clear" w:color="auto" w:fill="DBE5F1" w:themeFill="accent1" w:themeFillTint="33"/>
          </w:tcPr>
          <w:p w14:paraId="065F2C4D" w14:textId="77777777" w:rsidR="003E23F3" w:rsidRPr="0012315D" w:rsidRDefault="003E23F3" w:rsidP="00B25113">
            <w:pPr>
              <w:jc w:val="center"/>
              <w:rPr>
                <w:ins w:id="158" w:author="Isabelle Stewart" w:date="2022-05-30T15:52:00Z"/>
                <w:b/>
                <w:bCs/>
                <w:sz w:val="22"/>
              </w:rPr>
            </w:pPr>
            <w:ins w:id="159" w:author="Isabelle Stewart" w:date="2022-05-30T15:52:00Z">
              <w:r w:rsidRPr="0012315D">
                <w:rPr>
                  <w:b/>
                  <w:bCs/>
                  <w:sz w:val="22"/>
                </w:rPr>
                <w:t>B</w:t>
              </w:r>
              <w:r w:rsidRPr="00631582">
                <w:rPr>
                  <w:b/>
                  <w:bCs/>
                  <w:sz w:val="22"/>
                </w:rPr>
                <w:t>uilding elements:</w:t>
              </w:r>
            </w:ins>
          </w:p>
        </w:tc>
      </w:tr>
      <w:tr w:rsidR="003E23F3" w:rsidRPr="00631582" w14:paraId="4D5F5DAC" w14:textId="77777777" w:rsidTr="00B25113">
        <w:trPr>
          <w:trHeight w:hRule="exact" w:val="454"/>
          <w:ins w:id="160" w:author="Isabelle Stewart" w:date="2022-05-30T15:52:00Z"/>
        </w:trPr>
        <w:tc>
          <w:tcPr>
            <w:tcW w:w="3366" w:type="dxa"/>
          </w:tcPr>
          <w:p w14:paraId="22D9B1D7" w14:textId="77777777" w:rsidR="003E23F3" w:rsidRPr="0012315D" w:rsidRDefault="003E23F3" w:rsidP="00B25113">
            <w:pPr>
              <w:rPr>
                <w:ins w:id="161" w:author="Isabelle Stewart" w:date="2022-05-30T15:52:00Z"/>
                <w:rStyle w:val="normaltextrun"/>
                <w:sz w:val="22"/>
                <w:shd w:val="clear" w:color="auto" w:fill="FFFFFF"/>
              </w:rPr>
            </w:pPr>
          </w:p>
        </w:tc>
        <w:tc>
          <w:tcPr>
            <w:tcW w:w="2853" w:type="dxa"/>
            <w:gridSpan w:val="2"/>
          </w:tcPr>
          <w:p w14:paraId="1488562E" w14:textId="77777777" w:rsidR="003E23F3" w:rsidRPr="00631582" w:rsidRDefault="003E23F3" w:rsidP="00B25113">
            <w:pPr>
              <w:rPr>
                <w:ins w:id="162" w:author="Isabelle Stewart" w:date="2022-05-30T15:52:00Z"/>
                <w:rStyle w:val="normaltextrun"/>
                <w:b/>
                <w:bCs/>
                <w:sz w:val="22"/>
                <w:shd w:val="clear" w:color="auto" w:fill="FFFFFF"/>
              </w:rPr>
            </w:pPr>
            <w:ins w:id="163" w:author="Isabelle Stewart" w:date="2022-05-30T15:52:00Z">
              <w:r w:rsidRPr="00631582">
                <w:rPr>
                  <w:rStyle w:val="normaltextrun"/>
                  <w:b/>
                  <w:bCs/>
                  <w:sz w:val="22"/>
                  <w:shd w:val="clear" w:color="auto" w:fill="FFFFFF"/>
                </w:rPr>
                <w:t>R-Value</w:t>
              </w:r>
            </w:ins>
          </w:p>
        </w:tc>
        <w:tc>
          <w:tcPr>
            <w:tcW w:w="2798" w:type="dxa"/>
          </w:tcPr>
          <w:p w14:paraId="4D5EEAB7" w14:textId="77777777" w:rsidR="003E23F3" w:rsidRPr="00631582" w:rsidRDefault="003E23F3" w:rsidP="00B25113">
            <w:pPr>
              <w:rPr>
                <w:ins w:id="164" w:author="Isabelle Stewart" w:date="2022-05-30T15:52:00Z"/>
                <w:rStyle w:val="normaltextrun"/>
                <w:b/>
                <w:bCs/>
                <w:sz w:val="22"/>
                <w:shd w:val="clear" w:color="auto" w:fill="FFFFFF"/>
              </w:rPr>
            </w:pPr>
            <w:ins w:id="165" w:author="Isabelle Stewart" w:date="2022-05-30T15:52:00Z">
              <w:r w:rsidRPr="00631582">
                <w:rPr>
                  <w:rStyle w:val="normaltextrun"/>
                  <w:b/>
                  <w:bCs/>
                  <w:sz w:val="22"/>
                  <w:shd w:val="clear" w:color="auto" w:fill="FFFFFF"/>
                </w:rPr>
                <w:t>Windows (SHGC)</w:t>
              </w:r>
            </w:ins>
          </w:p>
        </w:tc>
      </w:tr>
      <w:tr w:rsidR="003E23F3" w:rsidRPr="00631582" w14:paraId="65871BCE" w14:textId="77777777" w:rsidTr="00B25113">
        <w:trPr>
          <w:trHeight w:hRule="exact" w:val="454"/>
          <w:ins w:id="166" w:author="Isabelle Stewart" w:date="2022-05-30T15:52:00Z"/>
        </w:trPr>
        <w:tc>
          <w:tcPr>
            <w:tcW w:w="3366" w:type="dxa"/>
          </w:tcPr>
          <w:p w14:paraId="5E997E9A" w14:textId="77777777" w:rsidR="003E23F3" w:rsidRPr="0012315D" w:rsidRDefault="003E23F3" w:rsidP="00B25113">
            <w:pPr>
              <w:rPr>
                <w:ins w:id="167" w:author="Isabelle Stewart" w:date="2022-05-30T15:52:00Z"/>
                <w:rStyle w:val="normaltextrun"/>
                <w:sz w:val="22"/>
                <w:shd w:val="clear" w:color="auto" w:fill="FFFFFF"/>
              </w:rPr>
            </w:pPr>
            <w:ins w:id="168" w:author="Isabelle Stewart" w:date="2022-05-30T15:52:00Z">
              <w:r w:rsidRPr="0012315D">
                <w:rPr>
                  <w:rStyle w:val="normaltextrun"/>
                  <w:sz w:val="22"/>
                  <w:shd w:val="clear" w:color="auto" w:fill="FFFFFF"/>
                </w:rPr>
                <w:t>Glazing 1</w:t>
              </w:r>
            </w:ins>
          </w:p>
        </w:tc>
        <w:customXmlInsRangeStart w:id="169" w:author="Isabelle Stewart" w:date="2022-05-30T15:52:00Z"/>
        <w:sdt>
          <w:sdtPr>
            <w:rPr>
              <w:sz w:val="22"/>
            </w:rPr>
            <w:id w:val="653725751"/>
            <w:placeholder>
              <w:docPart w:val="90592382E33848428CE838C59875857C"/>
            </w:placeholder>
            <w:showingPlcHdr/>
          </w:sdtPr>
          <w:sdtEndPr/>
          <w:sdtContent>
            <w:customXmlInsRangeEnd w:id="169"/>
            <w:tc>
              <w:tcPr>
                <w:tcW w:w="2853" w:type="dxa"/>
                <w:gridSpan w:val="2"/>
              </w:tcPr>
              <w:p w14:paraId="419AC219" w14:textId="4FBDC269" w:rsidR="003E23F3" w:rsidRPr="00631582" w:rsidRDefault="003E23F3" w:rsidP="00B25113">
                <w:pPr>
                  <w:rPr>
                    <w:ins w:id="170" w:author="Isabelle Stewart" w:date="2022-05-30T15:52:00Z"/>
                    <w:rStyle w:val="normaltextrun"/>
                    <w:sz w:val="22"/>
                    <w:shd w:val="clear" w:color="auto" w:fill="FFFFFF"/>
                  </w:rPr>
                </w:pPr>
                <w:ins w:id="171" w:author="Isabelle Stewart" w:date="2022-05-30T15:52:00Z">
                  <w:r w:rsidRPr="00631582">
                    <w:rPr>
                      <w:rStyle w:val="PlaceholderText"/>
                      <w:sz w:val="22"/>
                    </w:rPr>
                    <w:t>Click or tap here to enter text.</w:t>
                  </w:r>
                </w:ins>
              </w:p>
            </w:tc>
            <w:customXmlInsRangeStart w:id="172" w:author="Isabelle Stewart" w:date="2022-05-30T15:52:00Z"/>
          </w:sdtContent>
        </w:sdt>
        <w:customXmlInsRangeEnd w:id="172"/>
        <w:customXmlInsRangeStart w:id="173" w:author="Isabelle Stewart" w:date="2022-05-30T15:52:00Z"/>
        <w:sdt>
          <w:sdtPr>
            <w:rPr>
              <w:sz w:val="22"/>
            </w:rPr>
            <w:id w:val="-1759210011"/>
            <w:placeholder>
              <w:docPart w:val="DA401920131F4C6689A233B508B8A245"/>
            </w:placeholder>
            <w:showingPlcHdr/>
          </w:sdtPr>
          <w:sdtEndPr/>
          <w:sdtContent>
            <w:customXmlInsRangeEnd w:id="173"/>
            <w:tc>
              <w:tcPr>
                <w:tcW w:w="2798" w:type="dxa"/>
              </w:tcPr>
              <w:p w14:paraId="6914FEFD" w14:textId="2D0A25A1" w:rsidR="003E23F3" w:rsidRPr="00631582" w:rsidRDefault="003E23F3" w:rsidP="00B25113">
                <w:pPr>
                  <w:rPr>
                    <w:ins w:id="174" w:author="Isabelle Stewart" w:date="2022-05-30T15:52:00Z"/>
                    <w:rStyle w:val="normaltextrun"/>
                    <w:sz w:val="22"/>
                    <w:shd w:val="clear" w:color="auto" w:fill="FFFFFF"/>
                  </w:rPr>
                </w:pPr>
                <w:ins w:id="175" w:author="Isabelle Stewart" w:date="2022-05-30T15:52:00Z">
                  <w:r w:rsidRPr="00631582">
                    <w:rPr>
                      <w:rStyle w:val="PlaceholderText"/>
                      <w:sz w:val="22"/>
                    </w:rPr>
                    <w:t>Click or tap here to enter text.</w:t>
                  </w:r>
                </w:ins>
              </w:p>
            </w:tc>
            <w:customXmlInsRangeStart w:id="176" w:author="Isabelle Stewart" w:date="2022-05-30T15:52:00Z"/>
          </w:sdtContent>
        </w:sdt>
        <w:customXmlInsRangeEnd w:id="176"/>
      </w:tr>
      <w:tr w:rsidR="003E23F3" w:rsidRPr="00631582" w14:paraId="2DEA4461" w14:textId="77777777" w:rsidTr="00B25113">
        <w:trPr>
          <w:trHeight w:hRule="exact" w:val="454"/>
          <w:ins w:id="177" w:author="Isabelle Stewart" w:date="2022-05-30T15:52:00Z"/>
        </w:trPr>
        <w:tc>
          <w:tcPr>
            <w:tcW w:w="3366" w:type="dxa"/>
          </w:tcPr>
          <w:p w14:paraId="0B429D42" w14:textId="77777777" w:rsidR="003E23F3" w:rsidRPr="0012315D" w:rsidRDefault="003E23F3" w:rsidP="00B25113">
            <w:pPr>
              <w:rPr>
                <w:ins w:id="178" w:author="Isabelle Stewart" w:date="2022-05-30T15:52:00Z"/>
                <w:rStyle w:val="normaltextrun"/>
                <w:sz w:val="22"/>
                <w:shd w:val="clear" w:color="auto" w:fill="FFFFFF"/>
              </w:rPr>
            </w:pPr>
            <w:ins w:id="179" w:author="Isabelle Stewart" w:date="2022-05-30T15:52:00Z">
              <w:r w:rsidRPr="0012315D">
                <w:rPr>
                  <w:rStyle w:val="normaltextrun"/>
                  <w:sz w:val="22"/>
                  <w:shd w:val="clear" w:color="auto" w:fill="FFFFFF"/>
                </w:rPr>
                <w:t>Glazing 2</w:t>
              </w:r>
            </w:ins>
          </w:p>
        </w:tc>
        <w:customXmlInsRangeStart w:id="180" w:author="Isabelle Stewart" w:date="2022-05-30T15:52:00Z"/>
        <w:sdt>
          <w:sdtPr>
            <w:rPr>
              <w:sz w:val="22"/>
            </w:rPr>
            <w:id w:val="-1647736025"/>
            <w:placeholder>
              <w:docPart w:val="3E2BB71BF0C844FEAD658167505B9BCD"/>
            </w:placeholder>
            <w:showingPlcHdr/>
          </w:sdtPr>
          <w:sdtEndPr/>
          <w:sdtContent>
            <w:customXmlInsRangeEnd w:id="180"/>
            <w:tc>
              <w:tcPr>
                <w:tcW w:w="2853" w:type="dxa"/>
                <w:gridSpan w:val="2"/>
              </w:tcPr>
              <w:p w14:paraId="1597A447" w14:textId="2904906A" w:rsidR="003E23F3" w:rsidRPr="00631582" w:rsidRDefault="003E23F3" w:rsidP="00B25113">
                <w:pPr>
                  <w:rPr>
                    <w:ins w:id="181" w:author="Isabelle Stewart" w:date="2022-05-30T15:52:00Z"/>
                    <w:rStyle w:val="normaltextrun"/>
                    <w:sz w:val="22"/>
                    <w:shd w:val="clear" w:color="auto" w:fill="FFFFFF"/>
                  </w:rPr>
                </w:pPr>
                <w:ins w:id="182" w:author="Isabelle Stewart" w:date="2022-05-30T15:52:00Z">
                  <w:r w:rsidRPr="00631582">
                    <w:rPr>
                      <w:rStyle w:val="PlaceholderText"/>
                      <w:sz w:val="22"/>
                    </w:rPr>
                    <w:t>Click or tap here to enter text.</w:t>
                  </w:r>
                </w:ins>
              </w:p>
            </w:tc>
            <w:customXmlInsRangeStart w:id="183" w:author="Isabelle Stewart" w:date="2022-05-30T15:52:00Z"/>
          </w:sdtContent>
        </w:sdt>
        <w:customXmlInsRangeEnd w:id="183"/>
        <w:customXmlInsRangeStart w:id="184" w:author="Isabelle Stewart" w:date="2022-05-30T15:52:00Z"/>
        <w:sdt>
          <w:sdtPr>
            <w:rPr>
              <w:sz w:val="22"/>
            </w:rPr>
            <w:id w:val="-165873439"/>
            <w:placeholder>
              <w:docPart w:val="7EABD7705BF245E79F9837B694F95EF4"/>
            </w:placeholder>
            <w:showingPlcHdr/>
          </w:sdtPr>
          <w:sdtEndPr/>
          <w:sdtContent>
            <w:customXmlInsRangeEnd w:id="184"/>
            <w:tc>
              <w:tcPr>
                <w:tcW w:w="2798" w:type="dxa"/>
              </w:tcPr>
              <w:p w14:paraId="7585ED37" w14:textId="35BAA6C8" w:rsidR="003E23F3" w:rsidRPr="00631582" w:rsidRDefault="003E23F3" w:rsidP="00B25113">
                <w:pPr>
                  <w:rPr>
                    <w:ins w:id="185" w:author="Isabelle Stewart" w:date="2022-05-30T15:52:00Z"/>
                    <w:rStyle w:val="normaltextrun"/>
                    <w:sz w:val="22"/>
                    <w:shd w:val="clear" w:color="auto" w:fill="FFFFFF"/>
                  </w:rPr>
                </w:pPr>
                <w:ins w:id="186" w:author="Isabelle Stewart" w:date="2022-05-30T15:52:00Z">
                  <w:r w:rsidRPr="00631582">
                    <w:rPr>
                      <w:rStyle w:val="PlaceholderText"/>
                      <w:sz w:val="22"/>
                    </w:rPr>
                    <w:t>Click or tap here to enter text.</w:t>
                  </w:r>
                </w:ins>
              </w:p>
            </w:tc>
            <w:customXmlInsRangeStart w:id="187" w:author="Isabelle Stewart" w:date="2022-05-30T15:52:00Z"/>
          </w:sdtContent>
        </w:sdt>
        <w:customXmlInsRangeEnd w:id="187"/>
      </w:tr>
      <w:tr w:rsidR="003E23F3" w:rsidRPr="00631582" w14:paraId="4B663B73" w14:textId="77777777" w:rsidTr="00B25113">
        <w:trPr>
          <w:trHeight w:hRule="exact" w:val="454"/>
          <w:ins w:id="188" w:author="Isabelle Stewart" w:date="2022-05-30T15:52:00Z"/>
        </w:trPr>
        <w:tc>
          <w:tcPr>
            <w:tcW w:w="3366" w:type="dxa"/>
          </w:tcPr>
          <w:p w14:paraId="0F4DF836" w14:textId="77777777" w:rsidR="003E23F3" w:rsidRPr="0012315D" w:rsidRDefault="003E23F3" w:rsidP="00B25113">
            <w:pPr>
              <w:rPr>
                <w:ins w:id="189" w:author="Isabelle Stewart" w:date="2022-05-30T15:52:00Z"/>
                <w:rStyle w:val="normaltextrun"/>
                <w:sz w:val="22"/>
                <w:shd w:val="clear" w:color="auto" w:fill="FFFFFF"/>
              </w:rPr>
            </w:pPr>
            <w:ins w:id="190" w:author="Isabelle Stewart" w:date="2022-05-30T15:52:00Z">
              <w:r w:rsidRPr="0012315D">
                <w:rPr>
                  <w:rStyle w:val="normaltextrun"/>
                  <w:sz w:val="22"/>
                  <w:shd w:val="clear" w:color="auto" w:fill="FFFFFF"/>
                </w:rPr>
                <w:t>Glazing 3</w:t>
              </w:r>
            </w:ins>
          </w:p>
        </w:tc>
        <w:customXmlInsRangeStart w:id="191" w:author="Isabelle Stewart" w:date="2022-05-30T15:52:00Z"/>
        <w:sdt>
          <w:sdtPr>
            <w:rPr>
              <w:sz w:val="22"/>
            </w:rPr>
            <w:id w:val="1361698714"/>
            <w:placeholder>
              <w:docPart w:val="F73D130AF34243B9882FACFEC519312B"/>
            </w:placeholder>
            <w:showingPlcHdr/>
          </w:sdtPr>
          <w:sdtEndPr/>
          <w:sdtContent>
            <w:customXmlInsRangeEnd w:id="191"/>
            <w:tc>
              <w:tcPr>
                <w:tcW w:w="2853" w:type="dxa"/>
                <w:gridSpan w:val="2"/>
              </w:tcPr>
              <w:p w14:paraId="3D37E138" w14:textId="194E101D" w:rsidR="003E23F3" w:rsidRPr="0012315D" w:rsidRDefault="003E23F3" w:rsidP="00B25113">
                <w:pPr>
                  <w:rPr>
                    <w:ins w:id="192" w:author="Isabelle Stewart" w:date="2022-05-30T15:52:00Z"/>
                    <w:sz w:val="22"/>
                  </w:rPr>
                </w:pPr>
                <w:ins w:id="193" w:author="Isabelle Stewart" w:date="2022-05-30T15:52:00Z">
                  <w:r w:rsidRPr="00631582">
                    <w:rPr>
                      <w:rStyle w:val="PlaceholderText"/>
                      <w:sz w:val="22"/>
                    </w:rPr>
                    <w:t>Click or tap here to enter text.</w:t>
                  </w:r>
                </w:ins>
              </w:p>
            </w:tc>
            <w:customXmlInsRangeStart w:id="194" w:author="Isabelle Stewart" w:date="2022-05-30T15:52:00Z"/>
          </w:sdtContent>
        </w:sdt>
        <w:customXmlInsRangeEnd w:id="194"/>
        <w:customXmlInsRangeStart w:id="195" w:author="Isabelle Stewart" w:date="2022-05-30T15:52:00Z"/>
        <w:sdt>
          <w:sdtPr>
            <w:rPr>
              <w:sz w:val="22"/>
            </w:rPr>
            <w:id w:val="-1686502360"/>
            <w:placeholder>
              <w:docPart w:val="22F7094276954E0582611BFCA684F1A1"/>
            </w:placeholder>
            <w:showingPlcHdr/>
          </w:sdtPr>
          <w:sdtEndPr/>
          <w:sdtContent>
            <w:customXmlInsRangeEnd w:id="195"/>
            <w:tc>
              <w:tcPr>
                <w:tcW w:w="2798" w:type="dxa"/>
              </w:tcPr>
              <w:p w14:paraId="23C804A0" w14:textId="53A3428D" w:rsidR="003E23F3" w:rsidRPr="0012315D" w:rsidRDefault="003E23F3" w:rsidP="00B25113">
                <w:pPr>
                  <w:rPr>
                    <w:ins w:id="196" w:author="Isabelle Stewart" w:date="2022-05-30T15:52:00Z"/>
                    <w:sz w:val="22"/>
                  </w:rPr>
                </w:pPr>
                <w:ins w:id="197" w:author="Isabelle Stewart" w:date="2022-05-30T15:52:00Z">
                  <w:r w:rsidRPr="00631582">
                    <w:rPr>
                      <w:rStyle w:val="PlaceholderText"/>
                      <w:sz w:val="22"/>
                    </w:rPr>
                    <w:t>Click or tap here to enter text.</w:t>
                  </w:r>
                </w:ins>
              </w:p>
            </w:tc>
            <w:customXmlInsRangeStart w:id="198" w:author="Isabelle Stewart" w:date="2022-05-30T15:52:00Z"/>
          </w:sdtContent>
        </w:sdt>
        <w:customXmlInsRangeEnd w:id="198"/>
      </w:tr>
      <w:tr w:rsidR="003E23F3" w:rsidRPr="00631582" w14:paraId="253CF1BB" w14:textId="77777777" w:rsidTr="00B25113">
        <w:trPr>
          <w:trHeight w:hRule="exact" w:val="454"/>
          <w:ins w:id="199" w:author="Isabelle Stewart" w:date="2022-05-30T15:52:00Z"/>
        </w:trPr>
        <w:tc>
          <w:tcPr>
            <w:tcW w:w="3366" w:type="dxa"/>
          </w:tcPr>
          <w:p w14:paraId="2C039600" w14:textId="77777777" w:rsidR="003E23F3" w:rsidRPr="0012315D" w:rsidRDefault="003E23F3" w:rsidP="00B25113">
            <w:pPr>
              <w:rPr>
                <w:ins w:id="200" w:author="Isabelle Stewart" w:date="2022-05-30T15:52:00Z"/>
                <w:rStyle w:val="normaltextrun"/>
                <w:sz w:val="22"/>
                <w:shd w:val="clear" w:color="auto" w:fill="FFFFFF"/>
              </w:rPr>
            </w:pPr>
            <w:ins w:id="201" w:author="Isabelle Stewart" w:date="2022-05-30T15:52:00Z">
              <w:r w:rsidRPr="0012315D">
                <w:rPr>
                  <w:rStyle w:val="normaltextrun"/>
                  <w:sz w:val="22"/>
                  <w:shd w:val="clear" w:color="auto" w:fill="FFFFFF"/>
                </w:rPr>
                <w:t>Glazing 4</w:t>
              </w:r>
            </w:ins>
          </w:p>
        </w:tc>
        <w:customXmlInsRangeStart w:id="202" w:author="Isabelle Stewart" w:date="2022-05-30T15:52:00Z"/>
        <w:sdt>
          <w:sdtPr>
            <w:rPr>
              <w:sz w:val="22"/>
            </w:rPr>
            <w:id w:val="326336568"/>
            <w:placeholder>
              <w:docPart w:val="39A3B457F2BA47AAB448DAAB453A8DD6"/>
            </w:placeholder>
            <w:showingPlcHdr/>
          </w:sdtPr>
          <w:sdtEndPr/>
          <w:sdtContent>
            <w:customXmlInsRangeEnd w:id="202"/>
            <w:tc>
              <w:tcPr>
                <w:tcW w:w="2853" w:type="dxa"/>
                <w:gridSpan w:val="2"/>
              </w:tcPr>
              <w:p w14:paraId="209E5512" w14:textId="12797D19" w:rsidR="003E23F3" w:rsidRPr="0012315D" w:rsidRDefault="003E23F3" w:rsidP="00B25113">
                <w:pPr>
                  <w:rPr>
                    <w:ins w:id="203" w:author="Isabelle Stewart" w:date="2022-05-30T15:52:00Z"/>
                    <w:sz w:val="22"/>
                  </w:rPr>
                </w:pPr>
                <w:ins w:id="204" w:author="Isabelle Stewart" w:date="2022-05-30T15:52:00Z">
                  <w:r w:rsidRPr="00631582">
                    <w:rPr>
                      <w:rStyle w:val="PlaceholderText"/>
                      <w:sz w:val="22"/>
                    </w:rPr>
                    <w:t>Click or tap here to enter text.</w:t>
                  </w:r>
                </w:ins>
              </w:p>
            </w:tc>
            <w:customXmlInsRangeStart w:id="205" w:author="Isabelle Stewart" w:date="2022-05-30T15:52:00Z"/>
          </w:sdtContent>
        </w:sdt>
        <w:customXmlInsRangeEnd w:id="205"/>
        <w:customXmlInsRangeStart w:id="206" w:author="Isabelle Stewart" w:date="2022-05-30T15:52:00Z"/>
        <w:sdt>
          <w:sdtPr>
            <w:rPr>
              <w:sz w:val="22"/>
            </w:rPr>
            <w:id w:val="615795735"/>
            <w:placeholder>
              <w:docPart w:val="B90BAC8976DC492499853F255BCEEC02"/>
            </w:placeholder>
            <w:showingPlcHdr/>
          </w:sdtPr>
          <w:sdtEndPr/>
          <w:sdtContent>
            <w:customXmlInsRangeEnd w:id="206"/>
            <w:tc>
              <w:tcPr>
                <w:tcW w:w="2798" w:type="dxa"/>
              </w:tcPr>
              <w:p w14:paraId="7532498F" w14:textId="65B81BED" w:rsidR="003E23F3" w:rsidRPr="0012315D" w:rsidRDefault="003E23F3" w:rsidP="00B25113">
                <w:pPr>
                  <w:rPr>
                    <w:ins w:id="207" w:author="Isabelle Stewart" w:date="2022-05-30T15:52:00Z"/>
                    <w:sz w:val="22"/>
                  </w:rPr>
                </w:pPr>
                <w:ins w:id="208" w:author="Isabelle Stewart" w:date="2022-05-30T15:52:00Z">
                  <w:r w:rsidRPr="00631582">
                    <w:rPr>
                      <w:rStyle w:val="PlaceholderText"/>
                      <w:sz w:val="22"/>
                    </w:rPr>
                    <w:t>Click or tap here to enter text.</w:t>
                  </w:r>
                </w:ins>
              </w:p>
            </w:tc>
            <w:customXmlInsRangeStart w:id="209" w:author="Isabelle Stewart" w:date="2022-05-30T15:52:00Z"/>
          </w:sdtContent>
        </w:sdt>
        <w:customXmlInsRangeEnd w:id="209"/>
      </w:tr>
    </w:tbl>
    <w:p w14:paraId="4BDA62A1" w14:textId="77777777" w:rsidR="002760EE" w:rsidRPr="00631582" w:rsidRDefault="002760EE">
      <w:pPr>
        <w:spacing w:before="0" w:after="0" w:line="240" w:lineRule="auto"/>
        <w:contextualSpacing/>
        <w:rPr>
          <w:sz w:val="22"/>
        </w:rPr>
        <w:pPrChange w:id="210" w:author="Isabelle Stewart" w:date="2022-05-30T15:56:00Z">
          <w:pPr/>
        </w:pPrChange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66"/>
        <w:gridCol w:w="2853"/>
        <w:gridCol w:w="2798"/>
      </w:tblGrid>
      <w:tr w:rsidR="004870E5" w:rsidRPr="00631582" w:rsidDel="003E23F3" w14:paraId="776D26F4" w14:textId="5C6E0ED9" w:rsidTr="00631582">
        <w:trPr>
          <w:trHeight w:hRule="exact" w:val="454"/>
          <w:del w:id="211" w:author="Isabelle Stewart" w:date="2022-05-30T15:52:00Z"/>
        </w:trPr>
        <w:tc>
          <w:tcPr>
            <w:tcW w:w="9017" w:type="dxa"/>
            <w:gridSpan w:val="3"/>
            <w:shd w:val="clear" w:color="auto" w:fill="DBE5F1" w:themeFill="accent1" w:themeFillTint="33"/>
          </w:tcPr>
          <w:p w14:paraId="4A353CE0" w14:textId="2AFD8F45" w:rsidR="004870E5" w:rsidRPr="0012315D" w:rsidDel="003E23F3" w:rsidRDefault="004870E5">
            <w:pPr>
              <w:spacing w:before="0" w:line="240" w:lineRule="auto"/>
              <w:jc w:val="center"/>
              <w:rPr>
                <w:del w:id="212" w:author="Isabelle Stewart" w:date="2022-05-30T15:52:00Z"/>
                <w:b/>
                <w:bCs/>
                <w:sz w:val="22"/>
              </w:rPr>
              <w:pPrChange w:id="213" w:author="Isabelle Stewart" w:date="2022-05-30T15:56:00Z">
                <w:pPr>
                  <w:jc w:val="center"/>
                </w:pPr>
              </w:pPrChange>
            </w:pPr>
            <w:del w:id="214" w:author="Isabelle Stewart" w:date="2022-05-30T15:52:00Z">
              <w:r w:rsidRPr="0012315D" w:rsidDel="003E23F3">
                <w:rPr>
                  <w:b/>
                  <w:bCs/>
                  <w:sz w:val="22"/>
                </w:rPr>
                <w:delText>B</w:delText>
              </w:r>
              <w:r w:rsidRPr="00631582" w:rsidDel="003E23F3">
                <w:rPr>
                  <w:b/>
                  <w:bCs/>
                  <w:sz w:val="22"/>
                </w:rPr>
                <w:delText>uilding elements:</w:delText>
              </w:r>
            </w:del>
          </w:p>
        </w:tc>
      </w:tr>
      <w:tr w:rsidR="004870E5" w:rsidRPr="00631582" w:rsidDel="003E23F3" w14:paraId="491A2B8B" w14:textId="59EBB382" w:rsidTr="00631582">
        <w:trPr>
          <w:trHeight w:hRule="exact" w:val="454"/>
          <w:del w:id="215" w:author="Isabelle Stewart" w:date="2022-05-30T15:52:00Z"/>
        </w:trPr>
        <w:tc>
          <w:tcPr>
            <w:tcW w:w="3366" w:type="dxa"/>
          </w:tcPr>
          <w:p w14:paraId="317C46B8" w14:textId="053C914C" w:rsidR="004870E5" w:rsidRPr="0012315D" w:rsidDel="003E23F3" w:rsidRDefault="004870E5">
            <w:pPr>
              <w:spacing w:before="0" w:line="240" w:lineRule="auto"/>
              <w:rPr>
                <w:del w:id="216" w:author="Isabelle Stewart" w:date="2022-05-30T15:52:00Z"/>
                <w:rStyle w:val="normaltextrun"/>
                <w:sz w:val="22"/>
                <w:shd w:val="clear" w:color="auto" w:fill="FFFFFF"/>
              </w:rPr>
              <w:pPrChange w:id="217" w:author="Isabelle Stewart" w:date="2022-05-30T15:56:00Z">
                <w:pPr/>
              </w:pPrChange>
            </w:pPr>
          </w:p>
        </w:tc>
        <w:tc>
          <w:tcPr>
            <w:tcW w:w="2853" w:type="dxa"/>
          </w:tcPr>
          <w:p w14:paraId="3291A797" w14:textId="5125907E" w:rsidR="004870E5" w:rsidRPr="00631582" w:rsidDel="003E23F3" w:rsidRDefault="004870E5">
            <w:pPr>
              <w:spacing w:before="0" w:line="240" w:lineRule="auto"/>
              <w:rPr>
                <w:del w:id="218" w:author="Isabelle Stewart" w:date="2022-05-30T15:52:00Z"/>
                <w:rStyle w:val="normaltextrun"/>
                <w:b/>
                <w:bCs/>
                <w:sz w:val="22"/>
                <w:shd w:val="clear" w:color="auto" w:fill="FFFFFF"/>
              </w:rPr>
              <w:pPrChange w:id="219" w:author="Isabelle Stewart" w:date="2022-05-30T15:56:00Z">
                <w:pPr/>
              </w:pPrChange>
            </w:pPr>
            <w:del w:id="220" w:author="Isabelle Stewart" w:date="2022-05-30T15:52:00Z">
              <w:r w:rsidRPr="00631582" w:rsidDel="003E23F3">
                <w:rPr>
                  <w:rStyle w:val="normaltextrun"/>
                  <w:b/>
                  <w:bCs/>
                  <w:sz w:val="22"/>
                  <w:shd w:val="clear" w:color="auto" w:fill="FFFFFF"/>
                </w:rPr>
                <w:delText>R-Value</w:delText>
              </w:r>
            </w:del>
          </w:p>
        </w:tc>
        <w:tc>
          <w:tcPr>
            <w:tcW w:w="2798" w:type="dxa"/>
          </w:tcPr>
          <w:p w14:paraId="07B1BFDD" w14:textId="27253840" w:rsidR="004870E5" w:rsidRPr="00631582" w:rsidDel="003E23F3" w:rsidRDefault="004870E5">
            <w:pPr>
              <w:spacing w:before="0" w:line="240" w:lineRule="auto"/>
              <w:rPr>
                <w:del w:id="221" w:author="Isabelle Stewart" w:date="2022-05-30T15:52:00Z"/>
                <w:rStyle w:val="normaltextrun"/>
                <w:b/>
                <w:bCs/>
                <w:sz w:val="22"/>
                <w:shd w:val="clear" w:color="auto" w:fill="FFFFFF"/>
              </w:rPr>
              <w:pPrChange w:id="222" w:author="Isabelle Stewart" w:date="2022-05-30T15:56:00Z">
                <w:pPr/>
              </w:pPrChange>
            </w:pPr>
            <w:del w:id="223" w:author="Isabelle Stewart" w:date="2022-05-30T15:52:00Z">
              <w:r w:rsidRPr="00631582" w:rsidDel="003E23F3">
                <w:rPr>
                  <w:rStyle w:val="normaltextrun"/>
                  <w:b/>
                  <w:bCs/>
                  <w:sz w:val="22"/>
                  <w:shd w:val="clear" w:color="auto" w:fill="FFFFFF"/>
                </w:rPr>
                <w:delText>Windows (SHGC)</w:delText>
              </w:r>
            </w:del>
          </w:p>
        </w:tc>
      </w:tr>
      <w:tr w:rsidR="0016290F" w:rsidRPr="00631582" w:rsidDel="003E23F3" w14:paraId="1531DE4D" w14:textId="77777777" w:rsidTr="00631582">
        <w:trPr>
          <w:trHeight w:hRule="exact" w:val="454"/>
          <w:del w:id="224" w:author="Isabelle Stewart" w:date="2022-05-30T15:52:00Z"/>
        </w:trPr>
        <w:tc>
          <w:tcPr>
            <w:tcW w:w="3366" w:type="dxa"/>
          </w:tcPr>
          <w:p w14:paraId="0C055E6C" w14:textId="68FCE6A7" w:rsidR="004870E5" w:rsidRPr="0012315D" w:rsidDel="003E23F3" w:rsidRDefault="004870E5">
            <w:pPr>
              <w:spacing w:before="0" w:line="240" w:lineRule="auto"/>
              <w:rPr>
                <w:del w:id="225" w:author="Isabelle Stewart" w:date="2022-05-30T15:52:00Z"/>
                <w:rStyle w:val="normaltextrun"/>
                <w:sz w:val="22"/>
                <w:shd w:val="clear" w:color="auto" w:fill="FFFFFF"/>
              </w:rPr>
              <w:pPrChange w:id="226" w:author="Isabelle Stewart" w:date="2022-05-30T15:56:00Z">
                <w:pPr/>
              </w:pPrChange>
            </w:pPr>
            <w:del w:id="227" w:author="Isabelle Stewart" w:date="2022-05-30T15:52:00Z">
              <w:r w:rsidRPr="0012315D" w:rsidDel="003E23F3">
                <w:rPr>
                  <w:rStyle w:val="normaltextrun"/>
                  <w:sz w:val="22"/>
                  <w:shd w:val="clear" w:color="auto" w:fill="FFFFFF"/>
                </w:rPr>
                <w:delText>Glazing 1</w:delText>
              </w:r>
            </w:del>
          </w:p>
        </w:tc>
        <w:tc>
          <w:tcPr>
            <w:tcW w:w="2853" w:type="dxa"/>
          </w:tcPr>
          <w:p w14:paraId="0C4773D2" w14:textId="4B1D7880" w:rsidR="004870E5" w:rsidRPr="00631582" w:rsidDel="003E23F3" w:rsidRDefault="004870E5">
            <w:pPr>
              <w:spacing w:before="0" w:line="240" w:lineRule="auto"/>
              <w:rPr>
                <w:del w:id="228" w:author="Isabelle Stewart" w:date="2022-05-30T15:52:00Z"/>
                <w:rStyle w:val="normaltextrun"/>
                <w:sz w:val="22"/>
                <w:shd w:val="clear" w:color="auto" w:fill="FFFFFF"/>
              </w:rPr>
              <w:pPrChange w:id="229" w:author="Isabelle Stewart" w:date="2022-05-30T15:56:00Z">
                <w:pPr/>
              </w:pPrChange>
            </w:pPr>
          </w:p>
        </w:tc>
        <w:tc>
          <w:tcPr>
            <w:tcW w:w="2798" w:type="dxa"/>
          </w:tcPr>
          <w:p w14:paraId="4504106E" w14:textId="76FEDBDE" w:rsidR="004870E5" w:rsidRPr="00631582" w:rsidDel="003E23F3" w:rsidRDefault="004870E5">
            <w:pPr>
              <w:spacing w:before="0" w:line="240" w:lineRule="auto"/>
              <w:rPr>
                <w:del w:id="230" w:author="Isabelle Stewart" w:date="2022-05-30T15:52:00Z"/>
                <w:rStyle w:val="normaltextrun"/>
                <w:sz w:val="22"/>
                <w:shd w:val="clear" w:color="auto" w:fill="FFFFFF"/>
              </w:rPr>
              <w:pPrChange w:id="231" w:author="Isabelle Stewart" w:date="2022-05-30T15:56:00Z">
                <w:pPr/>
              </w:pPrChange>
            </w:pPr>
          </w:p>
        </w:tc>
      </w:tr>
      <w:tr w:rsidR="0016290F" w:rsidRPr="00631582" w:rsidDel="003E23F3" w14:paraId="03BFFCD0" w14:textId="77777777" w:rsidTr="00631582">
        <w:trPr>
          <w:trHeight w:hRule="exact" w:val="454"/>
          <w:del w:id="232" w:author="Isabelle Stewart" w:date="2022-05-30T15:52:00Z"/>
        </w:trPr>
        <w:tc>
          <w:tcPr>
            <w:tcW w:w="3366" w:type="dxa"/>
          </w:tcPr>
          <w:p w14:paraId="6C8C5C82" w14:textId="7566549C" w:rsidR="004870E5" w:rsidRPr="0012315D" w:rsidDel="003E23F3" w:rsidRDefault="004870E5">
            <w:pPr>
              <w:spacing w:before="0" w:line="240" w:lineRule="auto"/>
              <w:rPr>
                <w:del w:id="233" w:author="Isabelle Stewart" w:date="2022-05-30T15:52:00Z"/>
                <w:rStyle w:val="normaltextrun"/>
                <w:sz w:val="22"/>
                <w:shd w:val="clear" w:color="auto" w:fill="FFFFFF"/>
              </w:rPr>
              <w:pPrChange w:id="234" w:author="Isabelle Stewart" w:date="2022-05-30T15:56:00Z">
                <w:pPr/>
              </w:pPrChange>
            </w:pPr>
            <w:del w:id="235" w:author="Isabelle Stewart" w:date="2022-05-30T15:52:00Z">
              <w:r w:rsidRPr="0012315D" w:rsidDel="003E23F3">
                <w:rPr>
                  <w:rStyle w:val="normaltextrun"/>
                  <w:sz w:val="22"/>
                  <w:shd w:val="clear" w:color="auto" w:fill="FFFFFF"/>
                </w:rPr>
                <w:delText>Glazing 2</w:delText>
              </w:r>
            </w:del>
          </w:p>
        </w:tc>
        <w:tc>
          <w:tcPr>
            <w:tcW w:w="2853" w:type="dxa"/>
          </w:tcPr>
          <w:p w14:paraId="7AEF039E" w14:textId="1AE5491E" w:rsidR="004870E5" w:rsidRPr="00631582" w:rsidDel="003E23F3" w:rsidRDefault="004870E5">
            <w:pPr>
              <w:spacing w:before="0" w:line="240" w:lineRule="auto"/>
              <w:rPr>
                <w:del w:id="236" w:author="Isabelle Stewart" w:date="2022-05-30T15:52:00Z"/>
                <w:rStyle w:val="normaltextrun"/>
                <w:sz w:val="22"/>
                <w:shd w:val="clear" w:color="auto" w:fill="FFFFFF"/>
              </w:rPr>
              <w:pPrChange w:id="237" w:author="Isabelle Stewart" w:date="2022-05-30T15:56:00Z">
                <w:pPr/>
              </w:pPrChange>
            </w:pPr>
          </w:p>
        </w:tc>
        <w:tc>
          <w:tcPr>
            <w:tcW w:w="2798" w:type="dxa"/>
          </w:tcPr>
          <w:p w14:paraId="5FC5DC0A" w14:textId="7C036C64" w:rsidR="004870E5" w:rsidRPr="00631582" w:rsidDel="003E23F3" w:rsidRDefault="004870E5">
            <w:pPr>
              <w:spacing w:before="0" w:line="240" w:lineRule="auto"/>
              <w:rPr>
                <w:del w:id="238" w:author="Isabelle Stewart" w:date="2022-05-30T15:52:00Z"/>
                <w:rStyle w:val="normaltextrun"/>
                <w:sz w:val="22"/>
                <w:shd w:val="clear" w:color="auto" w:fill="FFFFFF"/>
              </w:rPr>
              <w:pPrChange w:id="239" w:author="Isabelle Stewart" w:date="2022-05-30T15:56:00Z">
                <w:pPr/>
              </w:pPrChange>
            </w:pPr>
          </w:p>
        </w:tc>
      </w:tr>
      <w:tr w:rsidR="0016290F" w:rsidRPr="00631582" w:rsidDel="003E23F3" w14:paraId="34FC815C" w14:textId="77777777" w:rsidTr="00631582">
        <w:trPr>
          <w:trHeight w:hRule="exact" w:val="454"/>
          <w:del w:id="240" w:author="Isabelle Stewart" w:date="2022-05-30T15:52:00Z"/>
        </w:trPr>
        <w:tc>
          <w:tcPr>
            <w:tcW w:w="3366" w:type="dxa"/>
          </w:tcPr>
          <w:p w14:paraId="7B5978BA" w14:textId="272BDA68" w:rsidR="004870E5" w:rsidRPr="0012315D" w:rsidDel="003E23F3" w:rsidRDefault="004870E5">
            <w:pPr>
              <w:spacing w:before="0" w:line="240" w:lineRule="auto"/>
              <w:rPr>
                <w:del w:id="241" w:author="Isabelle Stewart" w:date="2022-05-30T15:52:00Z"/>
                <w:rStyle w:val="normaltextrun"/>
                <w:sz w:val="22"/>
                <w:shd w:val="clear" w:color="auto" w:fill="FFFFFF"/>
              </w:rPr>
              <w:pPrChange w:id="242" w:author="Isabelle Stewart" w:date="2022-05-30T15:56:00Z">
                <w:pPr/>
              </w:pPrChange>
            </w:pPr>
            <w:del w:id="243" w:author="Isabelle Stewart" w:date="2022-05-30T15:52:00Z">
              <w:r w:rsidRPr="0012315D" w:rsidDel="003E23F3">
                <w:rPr>
                  <w:rStyle w:val="normaltextrun"/>
                  <w:sz w:val="22"/>
                  <w:shd w:val="clear" w:color="auto" w:fill="FFFFFF"/>
                </w:rPr>
                <w:delText>Glazing 3</w:delText>
              </w:r>
            </w:del>
          </w:p>
        </w:tc>
        <w:tc>
          <w:tcPr>
            <w:tcW w:w="2853" w:type="dxa"/>
          </w:tcPr>
          <w:p w14:paraId="7C284431" w14:textId="382DBE22" w:rsidR="004870E5" w:rsidRPr="0012315D" w:rsidDel="003E23F3" w:rsidRDefault="004870E5">
            <w:pPr>
              <w:spacing w:before="0" w:line="240" w:lineRule="auto"/>
              <w:rPr>
                <w:del w:id="244" w:author="Isabelle Stewart" w:date="2022-05-30T15:52:00Z"/>
                <w:sz w:val="22"/>
              </w:rPr>
              <w:pPrChange w:id="245" w:author="Isabelle Stewart" w:date="2022-05-30T15:56:00Z">
                <w:pPr/>
              </w:pPrChange>
            </w:pPr>
          </w:p>
        </w:tc>
        <w:tc>
          <w:tcPr>
            <w:tcW w:w="2798" w:type="dxa"/>
          </w:tcPr>
          <w:p w14:paraId="32797BD2" w14:textId="4C79027F" w:rsidR="004870E5" w:rsidRPr="0012315D" w:rsidDel="003E23F3" w:rsidRDefault="004870E5">
            <w:pPr>
              <w:spacing w:before="0" w:line="240" w:lineRule="auto"/>
              <w:rPr>
                <w:del w:id="246" w:author="Isabelle Stewart" w:date="2022-05-30T15:52:00Z"/>
                <w:sz w:val="22"/>
              </w:rPr>
              <w:pPrChange w:id="247" w:author="Isabelle Stewart" w:date="2022-05-30T15:56:00Z">
                <w:pPr/>
              </w:pPrChange>
            </w:pPr>
          </w:p>
        </w:tc>
      </w:tr>
      <w:tr w:rsidR="004870E5" w:rsidRPr="00631582" w:rsidDel="003E23F3" w14:paraId="2B822AAF" w14:textId="512DBADF" w:rsidTr="00631582">
        <w:trPr>
          <w:trHeight w:hRule="exact" w:val="454"/>
          <w:del w:id="248" w:author="Isabelle Stewart" w:date="2022-05-30T15:52:00Z"/>
        </w:trPr>
        <w:tc>
          <w:tcPr>
            <w:tcW w:w="3366" w:type="dxa"/>
          </w:tcPr>
          <w:p w14:paraId="00A01B05" w14:textId="7A9EC38D" w:rsidR="004870E5" w:rsidRPr="0012315D" w:rsidDel="003E23F3" w:rsidRDefault="004870E5">
            <w:pPr>
              <w:spacing w:before="0" w:line="240" w:lineRule="auto"/>
              <w:rPr>
                <w:del w:id="249" w:author="Isabelle Stewart" w:date="2022-05-30T15:52:00Z"/>
                <w:rStyle w:val="normaltextrun"/>
                <w:sz w:val="22"/>
                <w:shd w:val="clear" w:color="auto" w:fill="FFFFFF"/>
              </w:rPr>
              <w:pPrChange w:id="250" w:author="Isabelle Stewart" w:date="2022-05-30T15:56:00Z">
                <w:pPr/>
              </w:pPrChange>
            </w:pPr>
            <w:del w:id="251" w:author="Isabelle Stewart" w:date="2022-05-30T15:52:00Z">
              <w:r w:rsidRPr="0012315D" w:rsidDel="003E23F3">
                <w:rPr>
                  <w:rStyle w:val="normaltextrun"/>
                  <w:sz w:val="22"/>
                  <w:shd w:val="clear" w:color="auto" w:fill="FFFFFF"/>
                </w:rPr>
                <w:delText>Glazing 4</w:delText>
              </w:r>
            </w:del>
          </w:p>
        </w:tc>
        <w:tc>
          <w:tcPr>
            <w:tcW w:w="2853" w:type="dxa"/>
          </w:tcPr>
          <w:p w14:paraId="19393C86" w14:textId="11702DA9" w:rsidR="004870E5" w:rsidRPr="0012315D" w:rsidDel="003E23F3" w:rsidRDefault="004870E5">
            <w:pPr>
              <w:spacing w:before="0" w:line="240" w:lineRule="auto"/>
              <w:rPr>
                <w:del w:id="252" w:author="Isabelle Stewart" w:date="2022-05-30T15:52:00Z"/>
                <w:sz w:val="22"/>
              </w:rPr>
              <w:pPrChange w:id="253" w:author="Isabelle Stewart" w:date="2022-05-30T15:56:00Z">
                <w:pPr/>
              </w:pPrChange>
            </w:pPr>
          </w:p>
        </w:tc>
        <w:tc>
          <w:tcPr>
            <w:tcW w:w="2798" w:type="dxa"/>
          </w:tcPr>
          <w:p w14:paraId="43D3B2E1" w14:textId="17CDE743" w:rsidR="004870E5" w:rsidRPr="0012315D" w:rsidDel="003E23F3" w:rsidRDefault="004870E5">
            <w:pPr>
              <w:spacing w:before="0" w:line="240" w:lineRule="auto"/>
              <w:rPr>
                <w:del w:id="254" w:author="Isabelle Stewart" w:date="2022-05-30T15:52:00Z"/>
                <w:sz w:val="22"/>
              </w:rPr>
              <w:pPrChange w:id="255" w:author="Isabelle Stewart" w:date="2022-05-30T15:56:00Z">
                <w:pPr/>
              </w:pPrChange>
            </w:pPr>
          </w:p>
        </w:tc>
      </w:tr>
    </w:tbl>
    <w:p w14:paraId="2916D4B4" w14:textId="77777777" w:rsidR="002760EE" w:rsidRPr="00631582" w:rsidRDefault="002760EE">
      <w:pPr>
        <w:spacing w:before="0" w:after="0" w:line="240" w:lineRule="auto"/>
        <w:rPr>
          <w:sz w:val="22"/>
        </w:rPr>
        <w:pPrChange w:id="256" w:author="Isabelle Stewart" w:date="2022-05-30T15:56:00Z">
          <w:pPr/>
        </w:pPrChange>
      </w:pPr>
    </w:p>
    <w:p w14:paraId="10B9871F" w14:textId="09EF6E46" w:rsidR="00DF3212" w:rsidRPr="00631582" w:rsidRDefault="008F57F3">
      <w:pPr>
        <w:spacing w:before="0" w:line="240" w:lineRule="auto"/>
        <w:rPr>
          <w:sz w:val="22"/>
        </w:rPr>
        <w:pPrChange w:id="257" w:author="Isabelle Stewart" w:date="2022-05-30T15:56:00Z">
          <w:pPr/>
        </w:pPrChange>
      </w:pPr>
      <w:sdt>
        <w:sdtPr>
          <w:rPr>
            <w:sz w:val="22"/>
          </w:rPr>
          <w:id w:val="349370268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Fonts w:hint="eastAsia"/>
          </w:rPr>
        </w:sdtEndPr>
        <w:sdtContent>
          <w:r w:rsidR="004870E5" w:rsidRPr="0012315D">
            <w:rPr>
              <w:rFonts w:ascii="MS Gothic" w:eastAsia="MS Gothic" w:hAnsi="MS Gothic" w:hint="eastAsia"/>
              <w:sz w:val="22"/>
            </w:rPr>
            <w:t>☐</w:t>
          </w:r>
        </w:sdtContent>
      </w:sdt>
      <w:r w:rsidR="004870E5" w:rsidRPr="00631582">
        <w:rPr>
          <w:sz w:val="22"/>
        </w:rPr>
        <w:t xml:space="preserve">  I have completed and included a copy of the Greenhouse Gas </w:t>
      </w:r>
      <w:r w:rsidR="00C26AA0" w:rsidRPr="00631582">
        <w:rPr>
          <w:sz w:val="22"/>
        </w:rPr>
        <w:t>E</w:t>
      </w:r>
      <w:r w:rsidR="004870E5" w:rsidRPr="00631582">
        <w:rPr>
          <w:sz w:val="22"/>
        </w:rPr>
        <w:t>missions Calcu</w:t>
      </w:r>
      <w:r w:rsidR="006D6200" w:rsidRPr="00631582">
        <w:rPr>
          <w:sz w:val="22"/>
        </w:rPr>
        <w:t>lator.</w:t>
      </w:r>
    </w:p>
    <w:p w14:paraId="6EA1ADC1" w14:textId="77777777" w:rsidR="002232B2" w:rsidRPr="00631582" w:rsidRDefault="002232B2">
      <w:pPr>
        <w:spacing w:before="0" w:line="240" w:lineRule="auto"/>
        <w:rPr>
          <w:sz w:val="22"/>
        </w:rPr>
        <w:pPrChange w:id="258" w:author="Isabelle Stewart" w:date="2022-05-30T15:56:00Z">
          <w:pPr/>
        </w:pPrChange>
      </w:pPr>
    </w:p>
    <w:p w14:paraId="75C9F883" w14:textId="10A190AC" w:rsidR="00955C07" w:rsidRPr="00631582" w:rsidRDefault="00912EEA">
      <w:pPr>
        <w:spacing w:before="0" w:line="240" w:lineRule="auto"/>
        <w:rPr>
          <w:sz w:val="22"/>
        </w:rPr>
        <w:pPrChange w:id="259" w:author="Isabelle Stewart" w:date="2022-05-30T15:56:00Z">
          <w:pPr/>
        </w:pPrChange>
      </w:pPr>
      <w:r w:rsidRPr="00631582">
        <w:rPr>
          <w:b/>
          <w:bCs/>
          <w:sz w:val="22"/>
        </w:rPr>
        <w:t>Narrative:</w:t>
      </w:r>
      <w:r w:rsidRPr="00631582">
        <w:rPr>
          <w:sz w:val="22"/>
        </w:rPr>
        <w:t xml:space="preserve"> please provide any additional comments or notes regarding special circumstance</w:t>
      </w:r>
      <w:r w:rsidR="00BF3255" w:rsidRPr="00631582">
        <w:rPr>
          <w:sz w:val="22"/>
        </w:rPr>
        <w:t xml:space="preserve">s or considerations in the project’s modelling approach. </w:t>
      </w:r>
    </w:p>
    <w:tbl>
      <w:tblPr>
        <w:tblStyle w:val="TableGrid"/>
        <w:tblW w:w="0" w:type="auto"/>
        <w:tblLook w:val="04A0" w:firstRow="1" w:lastRow="0" w:firstColumn="1" w:lastColumn="0" w:noHBand="0" w:noVBand="1"/>
        <w:tblPrChange w:id="260" w:author="Isabelle Stewart" w:date="2022-05-30T15:54:00Z">
          <w:tblPr>
            <w:tblStyle w:val="TableGrid"/>
            <w:tblW w:w="0" w:type="auto"/>
            <w:tblLook w:val="04A0" w:firstRow="1" w:lastRow="0" w:firstColumn="1" w:lastColumn="0" w:noHBand="0" w:noVBand="1"/>
          </w:tblPr>
        </w:tblPrChange>
      </w:tblPr>
      <w:tblGrid>
        <w:gridCol w:w="9017"/>
        <w:tblGridChange w:id="261">
          <w:tblGrid>
            <w:gridCol w:w="9017"/>
          </w:tblGrid>
        </w:tblGridChange>
      </w:tblGrid>
      <w:tr w:rsidR="009F06F7" w:rsidRPr="00631582" w14:paraId="0625B22D" w14:textId="77777777" w:rsidTr="003E23F3">
        <w:trPr>
          <w:trHeight w:hRule="exact" w:val="4820"/>
          <w:trPrChange w:id="262" w:author="Isabelle Stewart" w:date="2022-05-30T15:54:00Z">
            <w:trPr>
              <w:trHeight w:hRule="exact" w:val="5670"/>
            </w:trPr>
          </w:trPrChange>
        </w:trPr>
        <w:tc>
          <w:tcPr>
            <w:tcW w:w="9017" w:type="dxa"/>
            <w:shd w:val="clear" w:color="auto" w:fill="DBE5F1" w:themeFill="accent1" w:themeFillTint="33"/>
            <w:tcPrChange w:id="263" w:author="Isabelle Stewart" w:date="2022-05-30T15:54:00Z">
              <w:tcPr>
                <w:tcW w:w="9017" w:type="dxa"/>
                <w:shd w:val="clear" w:color="auto" w:fill="DBE5F1" w:themeFill="accent1" w:themeFillTint="33"/>
              </w:tcPr>
            </w:tcPrChange>
          </w:tcPr>
          <w:customXmlInsRangeStart w:id="264" w:author="Isabelle Stewart" w:date="2022-05-30T15:35:00Z"/>
          <w:bookmarkStart w:id="265" w:name="_Hlk104819152" w:displacedByCustomXml="next"/>
          <w:sdt>
            <w:sdtPr>
              <w:rPr>
                <w:sz w:val="22"/>
              </w:rPr>
              <w:id w:val="-523715974"/>
              <w:placeholder>
                <w:docPart w:val="FEE1F2F7612F4D5182C6BB472A39CF6F"/>
              </w:placeholder>
              <w:showingPlcHdr/>
            </w:sdtPr>
            <w:sdtEndPr/>
            <w:sdtContent>
              <w:customXmlInsRangeEnd w:id="264"/>
              <w:p w14:paraId="474EDF3D" w14:textId="42034E3E" w:rsidR="009F06F7" w:rsidRPr="00631582" w:rsidRDefault="001E0174" w:rsidP="0012186D">
                <w:pPr>
                  <w:rPr>
                    <w:sz w:val="22"/>
                  </w:rPr>
                </w:pPr>
                <w:ins w:id="266" w:author="Isabelle Stewart" w:date="2022-05-30T15:35:00Z">
                  <w:r w:rsidRPr="00631582">
                    <w:rPr>
                      <w:rStyle w:val="PlaceholderText"/>
                      <w:sz w:val="22"/>
                    </w:rPr>
                    <w:t>Click or tap here to enter text.</w:t>
                  </w:r>
                </w:ins>
              </w:p>
              <w:customXmlInsRangeStart w:id="267" w:author="Isabelle Stewart" w:date="2022-05-30T15:35:00Z"/>
            </w:sdtContent>
          </w:sdt>
          <w:customXmlInsRangeEnd w:id="267"/>
          <w:bookmarkEnd w:id="265" w:displacedByCustomXml="prev"/>
          <w:p w14:paraId="7E8E6A6E" w14:textId="77777777" w:rsidR="00F02A18" w:rsidRPr="00631582" w:rsidRDefault="00F02A18" w:rsidP="0012186D">
            <w:pPr>
              <w:rPr>
                <w:sz w:val="22"/>
              </w:rPr>
            </w:pPr>
          </w:p>
          <w:p w14:paraId="6C5D1B93" w14:textId="77777777" w:rsidR="00F02A18" w:rsidRPr="00631582" w:rsidRDefault="00F02A18" w:rsidP="0012186D">
            <w:pPr>
              <w:rPr>
                <w:sz w:val="22"/>
              </w:rPr>
            </w:pPr>
          </w:p>
          <w:p w14:paraId="70DFD35B" w14:textId="77777777" w:rsidR="00F02A18" w:rsidRPr="00631582" w:rsidRDefault="00F02A18" w:rsidP="0012186D">
            <w:pPr>
              <w:rPr>
                <w:sz w:val="22"/>
              </w:rPr>
            </w:pPr>
          </w:p>
          <w:p w14:paraId="1DB3895C" w14:textId="77777777" w:rsidR="00F02A18" w:rsidRPr="00631582" w:rsidRDefault="00F02A18" w:rsidP="0012186D">
            <w:pPr>
              <w:rPr>
                <w:sz w:val="22"/>
              </w:rPr>
            </w:pPr>
          </w:p>
          <w:p w14:paraId="4CCB1B38" w14:textId="77777777" w:rsidR="00F02A18" w:rsidRPr="00631582" w:rsidRDefault="00F02A18" w:rsidP="0012186D">
            <w:pPr>
              <w:rPr>
                <w:sz w:val="22"/>
              </w:rPr>
            </w:pPr>
          </w:p>
          <w:p w14:paraId="4B00C7AF" w14:textId="77777777" w:rsidR="00F02A18" w:rsidRPr="00631582" w:rsidRDefault="00F02A18" w:rsidP="0012186D">
            <w:pPr>
              <w:rPr>
                <w:sz w:val="22"/>
              </w:rPr>
            </w:pPr>
          </w:p>
          <w:p w14:paraId="233D6A5A" w14:textId="61671796" w:rsidR="00F02A18" w:rsidRPr="00631582" w:rsidRDefault="00F02A18" w:rsidP="0012186D">
            <w:pPr>
              <w:rPr>
                <w:sz w:val="22"/>
              </w:rPr>
            </w:pPr>
          </w:p>
        </w:tc>
      </w:tr>
    </w:tbl>
    <w:p w14:paraId="188278D2" w14:textId="77777777" w:rsidR="003E23F3" w:rsidRDefault="003E23F3" w:rsidP="0012186D">
      <w:pPr>
        <w:rPr>
          <w:ins w:id="268" w:author="Isabelle Stewart" w:date="2022-05-30T15:54:00Z"/>
          <w:sz w:val="22"/>
        </w:rPr>
      </w:pPr>
    </w:p>
    <w:p w14:paraId="7E25FD83" w14:textId="3655E6C2" w:rsidR="003E23F3" w:rsidRDefault="009F06F7" w:rsidP="0012186D">
      <w:pPr>
        <w:rPr>
          <w:ins w:id="269" w:author="Isabelle Stewart" w:date="2022-05-30T15:40:00Z"/>
          <w:sz w:val="22"/>
        </w:rPr>
      </w:pPr>
      <w:r w:rsidRPr="00631582">
        <w:rPr>
          <w:sz w:val="22"/>
        </w:rPr>
        <w:lastRenderedPageBreak/>
        <w:t xml:space="preserve">In </w:t>
      </w:r>
      <w:r w:rsidR="00193F47" w:rsidRPr="00631582">
        <w:rPr>
          <w:sz w:val="22"/>
        </w:rPr>
        <w:t>providing the services, I confirm that I, the above listed NZGBC Accredited Energy Modeller have exercised the degree of skill, care and dil</w:t>
      </w:r>
      <w:r w:rsidR="003F641D" w:rsidRPr="00631582">
        <w:rPr>
          <w:sz w:val="22"/>
        </w:rPr>
        <w:t xml:space="preserve">igence normally expected of a competent professional for the energy and/or thermal comfort modelling of the above listed building.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91"/>
        <w:gridCol w:w="4626"/>
        <w:tblGridChange w:id="270">
          <w:tblGrid>
            <w:gridCol w:w="4391"/>
            <w:gridCol w:w="4626"/>
            <w:gridCol w:w="10"/>
          </w:tblGrid>
        </w:tblGridChange>
      </w:tblGrid>
      <w:tr w:rsidR="000A0793" w14:paraId="33685BD5" w14:textId="77777777" w:rsidTr="000A0793">
        <w:trPr>
          <w:trHeight w:val="578"/>
          <w:ins w:id="271" w:author="Isabelle Stewart" w:date="2022-05-30T15:40:00Z"/>
        </w:trPr>
        <w:tc>
          <w:tcPr>
            <w:tcW w:w="4395" w:type="dxa"/>
            <w:shd w:val="clear" w:color="auto" w:fill="F2F2F2" w:themeFill="background1" w:themeFillShade="F2"/>
          </w:tcPr>
          <w:p w14:paraId="00FABC64" w14:textId="690C6390" w:rsidR="00D325B6" w:rsidRPr="009E404D" w:rsidRDefault="00D325B6" w:rsidP="00B25113">
            <w:pPr>
              <w:pStyle w:val="Bluetext"/>
              <w:rPr>
                <w:ins w:id="272" w:author="Isabelle Stewart" w:date="2022-05-30T15:40:00Z"/>
                <w:color w:val="auto"/>
                <w:sz w:val="22"/>
                <w:rPrChange w:id="273" w:author="Isabelle Stewart" w:date="2022-05-30T15:41:00Z">
                  <w:rPr>
                    <w:ins w:id="274" w:author="Isabelle Stewart" w:date="2022-05-30T15:40:00Z"/>
                    <w:szCs w:val="20"/>
                  </w:rPr>
                </w:rPrChange>
              </w:rPr>
            </w:pPr>
            <w:ins w:id="275" w:author="Isabelle Stewart" w:date="2022-05-30T15:40:00Z">
              <w:r w:rsidRPr="00F40D0B">
                <w:rPr>
                  <w:b/>
                  <w:bCs/>
                  <w:color w:val="auto"/>
                  <w:sz w:val="22"/>
                  <w:rPrChange w:id="276" w:author="Isabelle Stewart" w:date="2022-05-30T15:46:00Z">
                    <w:rPr/>
                  </w:rPrChange>
                </w:rPr>
                <w:t>First name:</w:t>
              </w:r>
            </w:ins>
            <w:ins w:id="277" w:author="Isabelle Stewart" w:date="2022-05-30T15:46:00Z">
              <w:r w:rsidR="00F40D0B">
                <w:rPr>
                  <w:color w:val="auto"/>
                  <w:sz w:val="22"/>
                </w:rPr>
                <w:t xml:space="preserve"> </w:t>
              </w:r>
            </w:ins>
            <w:customXmlInsRangeStart w:id="278" w:author="Isabelle Stewart" w:date="2022-05-30T15:42:00Z"/>
            <w:sdt>
              <w:sdtPr>
                <w:rPr>
                  <w:sz w:val="22"/>
                </w:rPr>
                <w:id w:val="-912694544"/>
                <w:placeholder>
                  <w:docPart w:val="3E92A2C5ABCC4AECA4D07A6A80EC4EC7"/>
                </w:placeholder>
                <w:showingPlcHdr/>
              </w:sdtPr>
              <w:sdtEndPr/>
              <w:sdtContent>
                <w:customXmlInsRangeEnd w:id="278"/>
                <w:ins w:id="279" w:author="Isabelle Stewart" w:date="2022-05-30T15:42:00Z">
                  <w:r w:rsidR="009E404D" w:rsidRPr="00631582">
                    <w:rPr>
                      <w:rStyle w:val="PlaceholderText"/>
                      <w:sz w:val="22"/>
                    </w:rPr>
                    <w:t>Click or tap here to enter text.</w:t>
                  </w:r>
                </w:ins>
                <w:customXmlInsRangeStart w:id="280" w:author="Isabelle Stewart" w:date="2022-05-30T15:42:00Z"/>
              </w:sdtContent>
            </w:sdt>
            <w:customXmlInsRangeEnd w:id="280"/>
          </w:p>
        </w:tc>
        <w:tc>
          <w:tcPr>
            <w:tcW w:w="4632" w:type="dxa"/>
            <w:shd w:val="clear" w:color="auto" w:fill="F2F2F2" w:themeFill="background1" w:themeFillShade="F2"/>
          </w:tcPr>
          <w:p w14:paraId="2E19EB65" w14:textId="0CD79356" w:rsidR="00D325B6" w:rsidRPr="009E404D" w:rsidRDefault="00D325B6" w:rsidP="00B25113">
            <w:pPr>
              <w:pStyle w:val="Bluetext"/>
              <w:rPr>
                <w:ins w:id="281" w:author="Isabelle Stewart" w:date="2022-05-30T15:40:00Z"/>
                <w:color w:val="auto"/>
                <w:sz w:val="22"/>
                <w:rPrChange w:id="282" w:author="Isabelle Stewart" w:date="2022-05-30T15:41:00Z">
                  <w:rPr>
                    <w:ins w:id="283" w:author="Isabelle Stewart" w:date="2022-05-30T15:40:00Z"/>
                    <w:szCs w:val="20"/>
                  </w:rPr>
                </w:rPrChange>
              </w:rPr>
            </w:pPr>
            <w:ins w:id="284" w:author="Isabelle Stewart" w:date="2022-05-30T15:40:00Z">
              <w:r w:rsidRPr="00F40D0B">
                <w:rPr>
                  <w:b/>
                  <w:bCs/>
                  <w:color w:val="auto"/>
                  <w:sz w:val="22"/>
                  <w:rPrChange w:id="285" w:author="Isabelle Stewart" w:date="2022-05-30T15:45:00Z">
                    <w:rPr/>
                  </w:rPrChange>
                </w:rPr>
                <w:t>Company:</w:t>
              </w:r>
            </w:ins>
            <w:ins w:id="286" w:author="Isabelle Stewart" w:date="2022-05-30T15:42:00Z">
              <w:r w:rsidR="009E404D" w:rsidRPr="0012315D">
                <w:rPr>
                  <w:sz w:val="22"/>
                </w:rPr>
                <w:t xml:space="preserve"> </w:t>
              </w:r>
            </w:ins>
            <w:customXmlInsRangeStart w:id="287" w:author="Isabelle Stewart" w:date="2022-05-30T15:42:00Z"/>
            <w:sdt>
              <w:sdtPr>
                <w:rPr>
                  <w:sz w:val="22"/>
                </w:rPr>
                <w:id w:val="-878708383"/>
                <w:placeholder>
                  <w:docPart w:val="6BA9C2A078044DDE8DEA2C3953569C50"/>
                </w:placeholder>
                <w:showingPlcHdr/>
              </w:sdtPr>
              <w:sdtEndPr/>
              <w:sdtContent>
                <w:customXmlInsRangeEnd w:id="287"/>
                <w:ins w:id="288" w:author="Isabelle Stewart" w:date="2022-05-30T15:42:00Z">
                  <w:r w:rsidR="009E404D" w:rsidRPr="00631582">
                    <w:rPr>
                      <w:rStyle w:val="PlaceholderText"/>
                      <w:sz w:val="22"/>
                    </w:rPr>
                    <w:t>Click or tap here to enter text.</w:t>
                  </w:r>
                </w:ins>
                <w:customXmlInsRangeStart w:id="289" w:author="Isabelle Stewart" w:date="2022-05-30T15:42:00Z"/>
              </w:sdtContent>
            </w:sdt>
            <w:customXmlInsRangeEnd w:id="289"/>
          </w:p>
        </w:tc>
      </w:tr>
      <w:tr w:rsidR="000A0793" w14:paraId="5C3B0452" w14:textId="77777777" w:rsidTr="000A0793">
        <w:trPr>
          <w:trHeight w:val="558"/>
          <w:ins w:id="290" w:author="Isabelle Stewart" w:date="2022-05-30T15:40:00Z"/>
        </w:trPr>
        <w:tc>
          <w:tcPr>
            <w:tcW w:w="4395" w:type="dxa"/>
            <w:shd w:val="clear" w:color="auto" w:fill="F2F2F2" w:themeFill="background1" w:themeFillShade="F2"/>
          </w:tcPr>
          <w:p w14:paraId="4597CD10" w14:textId="0B860F15" w:rsidR="00D325B6" w:rsidRPr="009E404D" w:rsidRDefault="00D325B6" w:rsidP="00B25113">
            <w:pPr>
              <w:pStyle w:val="Bluetext"/>
              <w:rPr>
                <w:ins w:id="291" w:author="Isabelle Stewart" w:date="2022-05-30T15:40:00Z"/>
                <w:color w:val="auto"/>
                <w:sz w:val="22"/>
                <w:rPrChange w:id="292" w:author="Isabelle Stewart" w:date="2022-05-30T15:41:00Z">
                  <w:rPr>
                    <w:ins w:id="293" w:author="Isabelle Stewart" w:date="2022-05-30T15:40:00Z"/>
                    <w:szCs w:val="20"/>
                  </w:rPr>
                </w:rPrChange>
              </w:rPr>
            </w:pPr>
            <w:ins w:id="294" w:author="Isabelle Stewart" w:date="2022-05-30T15:40:00Z">
              <w:r w:rsidRPr="00F40D0B">
                <w:rPr>
                  <w:b/>
                  <w:bCs/>
                  <w:color w:val="auto"/>
                  <w:sz w:val="22"/>
                  <w:rPrChange w:id="295" w:author="Isabelle Stewart" w:date="2022-05-30T15:46:00Z">
                    <w:rPr/>
                  </w:rPrChange>
                </w:rPr>
                <w:t>Last name:</w:t>
              </w:r>
            </w:ins>
            <w:ins w:id="296" w:author="Isabelle Stewart" w:date="2022-05-30T15:42:00Z">
              <w:r w:rsidR="009E404D" w:rsidRPr="0012315D">
                <w:rPr>
                  <w:sz w:val="22"/>
                </w:rPr>
                <w:t xml:space="preserve"> </w:t>
              </w:r>
            </w:ins>
            <w:customXmlInsRangeStart w:id="297" w:author="Isabelle Stewart" w:date="2022-05-30T15:42:00Z"/>
            <w:sdt>
              <w:sdtPr>
                <w:rPr>
                  <w:sz w:val="22"/>
                </w:rPr>
                <w:id w:val="1491205726"/>
                <w:placeholder>
                  <w:docPart w:val="5EAA5627C7534AFE89A4CEFA81D3FEA1"/>
                </w:placeholder>
                <w:showingPlcHdr/>
              </w:sdtPr>
              <w:sdtEndPr/>
              <w:sdtContent>
                <w:customXmlInsRangeEnd w:id="297"/>
                <w:ins w:id="298" w:author="Isabelle Stewart" w:date="2022-05-30T15:42:00Z">
                  <w:r w:rsidR="009E404D" w:rsidRPr="00631582">
                    <w:rPr>
                      <w:rStyle w:val="PlaceholderText"/>
                      <w:sz w:val="22"/>
                    </w:rPr>
                    <w:t>Click or tap here to enter text.</w:t>
                  </w:r>
                </w:ins>
                <w:customXmlInsRangeStart w:id="299" w:author="Isabelle Stewart" w:date="2022-05-30T15:42:00Z"/>
              </w:sdtContent>
            </w:sdt>
            <w:customXmlInsRangeEnd w:id="299"/>
          </w:p>
        </w:tc>
        <w:tc>
          <w:tcPr>
            <w:tcW w:w="4632" w:type="dxa"/>
            <w:shd w:val="clear" w:color="auto" w:fill="F2F2F2" w:themeFill="background1" w:themeFillShade="F2"/>
          </w:tcPr>
          <w:p w14:paraId="6BA2B65D" w14:textId="21A5A9A1" w:rsidR="00D325B6" w:rsidRPr="009E404D" w:rsidRDefault="008F57F3" w:rsidP="00B25113">
            <w:pPr>
              <w:pStyle w:val="Bluetext"/>
              <w:tabs>
                <w:tab w:val="left" w:pos="1120"/>
              </w:tabs>
              <w:rPr>
                <w:ins w:id="300" w:author="Isabelle Stewart" w:date="2022-05-30T15:40:00Z"/>
                <w:rFonts w:cstheme="minorHAnsi"/>
                <w:color w:val="auto"/>
                <w:sz w:val="22"/>
                <w:rPrChange w:id="301" w:author="Isabelle Stewart" w:date="2022-05-30T15:41:00Z">
                  <w:rPr>
                    <w:ins w:id="302" w:author="Isabelle Stewart" w:date="2022-05-30T15:40:00Z"/>
                    <w:rFonts w:cstheme="minorHAnsi"/>
                    <w:color w:val="000000"/>
                  </w:rPr>
                </w:rPrChange>
              </w:rPr>
            </w:pPr>
            <w:customXmlInsRangeStart w:id="303" w:author="Isabelle Stewart" w:date="2022-05-30T15:42:00Z"/>
            <w:sdt>
              <w:sdtPr>
                <w:rPr>
                  <w:rFonts w:cstheme="minorHAnsi"/>
                  <w:b/>
                  <w:bCs/>
                  <w:color w:val="auto"/>
                  <w:sz w:val="22"/>
                </w:rPr>
                <w:id w:val="1750084285"/>
                <w:date>
                  <w:dateFormat w:val="d/MM/yyyy"/>
                  <w:lid w:val="en-AU"/>
                  <w:storeMappedDataAs w:val="dateTime"/>
                  <w:calendar w:val="gregorian"/>
                </w:date>
              </w:sdtPr>
              <w:sdtEndPr/>
              <w:sdtContent>
                <w:customXmlInsRangeEnd w:id="303"/>
                <w:ins w:id="304" w:author="Isabelle Stewart" w:date="2022-05-30T15:42:00Z">
                  <w:r w:rsidR="009E404D" w:rsidRPr="000A0793">
                    <w:rPr>
                      <w:rFonts w:cstheme="minorHAnsi"/>
                      <w:b/>
                      <w:bCs/>
                      <w:color w:val="auto"/>
                      <w:sz w:val="22"/>
                      <w:rPrChange w:id="305" w:author="Isabelle Stewart" w:date="2022-05-30T15:56:00Z">
                        <w:rPr>
                          <w:rFonts w:cstheme="minorHAnsi"/>
                          <w:color w:val="auto"/>
                          <w:sz w:val="22"/>
                        </w:rPr>
                      </w:rPrChange>
                    </w:rPr>
                    <w:t>[Date]</w:t>
                  </w:r>
                  <w:r w:rsidR="009E404D" w:rsidRPr="000A0793">
                    <w:rPr>
                      <w:rFonts w:cstheme="minorHAnsi"/>
                      <w:b/>
                      <w:bCs/>
                      <w:color w:val="auto"/>
                      <w:sz w:val="22"/>
                      <w:rPrChange w:id="306" w:author="Isabelle Stewart" w:date="2022-05-30T15:56:00Z">
                        <w:rPr>
                          <w:rFonts w:cstheme="minorHAnsi"/>
                          <w:color w:val="auto"/>
                          <w:sz w:val="22"/>
                        </w:rPr>
                      </w:rPrChange>
                    </w:rPr>
                    <w:tab/>
                  </w:r>
                </w:ins>
                <w:customXmlInsRangeStart w:id="307" w:author="Isabelle Stewart" w:date="2022-05-30T15:42:00Z"/>
              </w:sdtContent>
            </w:sdt>
            <w:customXmlInsRangeEnd w:id="307"/>
            <w:ins w:id="308" w:author="Isabelle Stewart" w:date="2022-05-30T15:40:00Z">
              <w:r w:rsidR="00D325B6" w:rsidRPr="009E404D">
                <w:rPr>
                  <w:color w:val="auto"/>
                  <w:sz w:val="22"/>
                  <w:rPrChange w:id="309" w:author="Isabelle Stewart" w:date="2022-05-30T15:41:00Z">
                    <w:rPr/>
                  </w:rPrChange>
                </w:rPr>
                <w:t xml:space="preserve">            </w:t>
              </w:r>
            </w:ins>
          </w:p>
        </w:tc>
      </w:tr>
      <w:tr w:rsidR="00F40D0B" w14:paraId="78B9B175" w14:textId="77777777" w:rsidTr="000A0793">
        <w:tblPrEx>
          <w:tblW w:w="0" w:type="auto"/>
          <w:tblPrExChange w:id="310" w:author="Isabelle Stewart" w:date="2022-05-30T15:56:00Z">
            <w:tblPrEx>
              <w:tblW w:w="0" w:type="auto"/>
              <w:tblBorders>
                <w:top w:val="single" w:sz="4" w:space="0" w:color="365F91" w:themeColor="accent1" w:themeShade="BF"/>
                <w:left w:val="none" w:sz="0" w:space="0" w:color="auto"/>
                <w:bottom w:val="single" w:sz="4" w:space="0" w:color="365F91" w:themeColor="accent1" w:themeShade="BF"/>
                <w:right w:val="none" w:sz="0" w:space="0" w:color="auto"/>
                <w:insideH w:val="single" w:sz="4" w:space="0" w:color="365F91" w:themeColor="accent1" w:themeShade="BF"/>
                <w:insideV w:val="none" w:sz="0" w:space="0" w:color="auto"/>
              </w:tblBorders>
            </w:tblPrEx>
          </w:tblPrExChange>
        </w:tblPrEx>
        <w:trPr>
          <w:trHeight w:val="558"/>
          <w:ins w:id="311" w:author="Isabelle Stewart" w:date="2022-05-30T15:44:00Z"/>
          <w:trPrChange w:id="312" w:author="Isabelle Stewart" w:date="2022-05-30T15:56:00Z">
            <w:trPr>
              <w:trHeight w:val="558"/>
            </w:trPr>
          </w:trPrChange>
        </w:trPr>
        <w:tc>
          <w:tcPr>
            <w:tcW w:w="9027" w:type="dxa"/>
            <w:gridSpan w:val="2"/>
            <w:shd w:val="clear" w:color="auto" w:fill="F2F2F2" w:themeFill="background1" w:themeFillShade="F2"/>
            <w:vAlign w:val="center"/>
            <w:tcPrChange w:id="313" w:author="Isabelle Stewart" w:date="2022-05-30T15:56:00Z">
              <w:tcPr>
                <w:tcW w:w="9027" w:type="dxa"/>
                <w:gridSpan w:val="3"/>
                <w:shd w:val="clear" w:color="auto" w:fill="F2F2F2" w:themeFill="background1" w:themeFillShade="F2"/>
              </w:tcPr>
            </w:tcPrChange>
          </w:tcPr>
          <w:p w14:paraId="122D8E53" w14:textId="1B16803F" w:rsidR="00F40D0B" w:rsidRPr="00F40D0B" w:rsidRDefault="00F40D0B" w:rsidP="00B25113">
            <w:pPr>
              <w:pStyle w:val="Bluetext"/>
              <w:tabs>
                <w:tab w:val="left" w:pos="1120"/>
              </w:tabs>
              <w:rPr>
                <w:ins w:id="314" w:author="Isabelle Stewart" w:date="2022-05-30T15:44:00Z"/>
                <w:color w:val="auto"/>
                <w:sz w:val="22"/>
              </w:rPr>
            </w:pPr>
            <w:ins w:id="315" w:author="Isabelle Stewart" w:date="2022-05-30T15:44:00Z">
              <w:r w:rsidRPr="00F40D0B">
                <w:rPr>
                  <w:b/>
                  <w:bCs/>
                  <w:color w:val="auto"/>
                  <w:sz w:val="22"/>
                  <w:rPrChange w:id="316" w:author="Isabelle Stewart" w:date="2022-05-30T15:46:00Z">
                    <w:rPr>
                      <w:color w:val="auto"/>
                      <w:sz w:val="22"/>
                    </w:rPr>
                  </w:rPrChange>
                </w:rPr>
                <w:t>Signature:</w:t>
              </w:r>
              <w:r w:rsidRPr="00B25113">
                <w:rPr>
                  <w:color w:val="auto"/>
                  <w:sz w:val="22"/>
                </w:rPr>
                <w:t xml:space="preserve">  </w:t>
              </w:r>
            </w:ins>
            <w:customXmlInsRangeStart w:id="317" w:author="Isabelle Stewart" w:date="2022-05-30T15:44:00Z"/>
            <w:sdt>
              <w:sdtPr>
                <w:rPr>
                  <w:color w:val="auto"/>
                  <w:sz w:val="22"/>
                </w:rPr>
                <w:id w:val="1644627330"/>
                <w:showingPlcHdr/>
                <w:picture/>
              </w:sdtPr>
              <w:sdtEndPr/>
              <w:sdtContent>
                <w:customXmlInsRangeEnd w:id="317"/>
                <w:ins w:id="318" w:author="Isabelle Stewart" w:date="2022-05-30T15:44:00Z">
                  <w:r>
                    <w:rPr>
                      <w:noProof/>
                      <w:color w:val="auto"/>
                      <w:sz w:val="22"/>
                    </w:rPr>
                    <w:drawing>
                      <wp:inline distT="0" distB="0" distL="0" distR="0" wp14:anchorId="45FD5822" wp14:editId="365F0500">
                        <wp:extent cx="3287616" cy="356925"/>
                        <wp:effectExtent l="0" t="0" r="8255" b="5080"/>
                        <wp:docPr id="13" name="Picture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624696" cy="39352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ins>
                <w:customXmlInsRangeStart w:id="319" w:author="Isabelle Stewart" w:date="2022-05-30T15:44:00Z"/>
              </w:sdtContent>
            </w:sdt>
            <w:customXmlInsRangeEnd w:id="319"/>
            <w:ins w:id="320" w:author="Isabelle Stewart" w:date="2022-05-30T15:44:00Z">
              <w:r w:rsidRPr="00B25113">
                <w:rPr>
                  <w:color w:val="auto"/>
                  <w:sz w:val="22"/>
                </w:rPr>
                <w:t xml:space="preserve">                                       </w:t>
              </w:r>
            </w:ins>
          </w:p>
        </w:tc>
      </w:tr>
    </w:tbl>
    <w:p w14:paraId="141012BD" w14:textId="0ECD792C" w:rsidR="004B14B8" w:rsidRPr="00631582" w:rsidDel="003E23F3" w:rsidRDefault="004B14B8">
      <w:pPr>
        <w:spacing w:before="0"/>
        <w:rPr>
          <w:del w:id="321" w:author="Isabelle Stewart" w:date="2022-05-30T15:53:00Z"/>
          <w:sz w:val="22"/>
        </w:rPr>
        <w:pPrChange w:id="322" w:author="Isabelle Stewart" w:date="2022-05-30T15:53:00Z">
          <w:pPr/>
        </w:pPrChange>
      </w:pPr>
    </w:p>
    <w:p w14:paraId="4231D632" w14:textId="5E763876" w:rsidR="003F641D" w:rsidRPr="00631582" w:rsidDel="00D325B6" w:rsidRDefault="003F641D" w:rsidP="004B14B8">
      <w:pPr>
        <w:rPr>
          <w:del w:id="323" w:author="Isabelle Stewart" w:date="2022-05-30T15:41:00Z"/>
          <w:sz w:val="22"/>
        </w:rPr>
      </w:pPr>
      <w:del w:id="324" w:author="Isabelle Stewart" w:date="2022-05-30T15:41:00Z">
        <w:r w:rsidRPr="00631582" w:rsidDel="00D325B6">
          <w:rPr>
            <w:sz w:val="22"/>
          </w:rPr>
          <w:delText xml:space="preserve">Name: </w:delText>
        </w:r>
      </w:del>
    </w:p>
    <w:p w14:paraId="3798DC4D" w14:textId="574410D8" w:rsidR="00912D84" w:rsidRPr="00631582" w:rsidDel="00D325B6" w:rsidRDefault="00912D84" w:rsidP="004B14B8">
      <w:pPr>
        <w:rPr>
          <w:del w:id="325" w:author="Isabelle Stewart" w:date="2022-05-30T15:41:00Z"/>
          <w:sz w:val="22"/>
        </w:rPr>
      </w:pPr>
      <w:del w:id="326" w:author="Isabelle Stewart" w:date="2022-05-30T15:41:00Z">
        <w:r w:rsidRPr="00631582" w:rsidDel="00D325B6">
          <w:rPr>
            <w:sz w:val="22"/>
          </w:rPr>
          <w:delText>Signature</w:delText>
        </w:r>
      </w:del>
    </w:p>
    <w:p w14:paraId="6A71DBFD" w14:textId="1C81DF80" w:rsidR="00C26AA0" w:rsidRPr="00631582" w:rsidDel="004B14B8" w:rsidRDefault="00912D84">
      <w:pPr>
        <w:pStyle w:val="Heading2"/>
        <w:rPr>
          <w:del w:id="327" w:author="Isabelle Stewart" w:date="2022-05-30T15:37:00Z"/>
        </w:rPr>
        <w:pPrChange w:id="328" w:author="Isabelle Stewart" w:date="2022-05-30T15:37:00Z">
          <w:pPr/>
        </w:pPrChange>
      </w:pPr>
      <w:del w:id="329" w:author="Isabelle Stewart" w:date="2022-05-30T15:37:00Z">
        <w:r w:rsidRPr="00631582" w:rsidDel="004B14B8">
          <w:delText>Date:</w:delText>
        </w:r>
      </w:del>
    </w:p>
    <w:p w14:paraId="3B91DD1C" w14:textId="77777777" w:rsidR="00421C6B" w:rsidRPr="001C55B2" w:rsidRDefault="00421C6B" w:rsidP="004B14B8">
      <w:pPr>
        <w:pStyle w:val="Heading2"/>
      </w:pPr>
      <w:r w:rsidRPr="001C55B2">
        <w:t>DECLARATION</w:t>
      </w:r>
    </w:p>
    <w:p w14:paraId="65DC589B" w14:textId="77777777" w:rsidR="00421C6B" w:rsidRPr="00930AF7" w:rsidRDefault="00421C6B" w:rsidP="00421C6B">
      <w:pPr>
        <w:rPr>
          <w:sz w:val="22"/>
          <w:rPrChange w:id="330" w:author="Isabelle Stewart" w:date="2022-05-30T16:05:00Z">
            <w:rPr>
              <w:rFonts w:eastAsiaTheme="majorEastAsia"/>
            </w:rPr>
          </w:rPrChange>
        </w:rPr>
      </w:pPr>
      <w:r w:rsidRPr="00930AF7">
        <w:rPr>
          <w:sz w:val="22"/>
          <w:rPrChange w:id="331" w:author="Isabelle Stewart" w:date="2022-05-30T16:05:00Z">
            <w:rPr>
              <w:rFonts w:eastAsiaTheme="majorEastAsia"/>
            </w:rPr>
          </w:rPrChange>
        </w:rPr>
        <w:t xml:space="preserve">I confirm that the information provided in this document is truthful and accurate at the time of completion. </w:t>
      </w:r>
    </w:p>
    <w:p w14:paraId="29DD823A" w14:textId="1D1CD470" w:rsidR="00930AF7" w:rsidRPr="00930AF7" w:rsidRDefault="00421C6B" w:rsidP="00421C6B">
      <w:pPr>
        <w:rPr>
          <w:sz w:val="22"/>
          <w:rPrChange w:id="332" w:author="Isabelle Stewart" w:date="2022-05-30T16:05:00Z">
            <w:rPr>
              <w:rFonts w:cstheme="minorHAnsi"/>
            </w:rPr>
          </w:rPrChange>
        </w:rPr>
      </w:pPr>
      <w:r w:rsidRPr="00930AF7">
        <w:rPr>
          <w:sz w:val="22"/>
          <w:rPrChange w:id="333" w:author="Isabelle Stewart" w:date="2022-05-30T16:05:00Z">
            <w:rPr>
              <w:rFonts w:cstheme="minorHAnsi"/>
            </w:rPr>
          </w:rPrChange>
        </w:rPr>
        <w:t xml:space="preserve">Provide author details, including name, position and email address: </w:t>
      </w:r>
    </w:p>
    <w:p w14:paraId="24075DFC" w14:textId="77777777" w:rsidR="00421C6B" w:rsidRDefault="00421C6B" w:rsidP="00421C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color w:val="8064A2" w:themeColor="accent4"/>
          <w:szCs w:val="20"/>
        </w:rPr>
      </w:pPr>
    </w:p>
    <w:p w14:paraId="3D25D605" w14:textId="77777777" w:rsidR="00320262" w:rsidRDefault="00320262" w:rsidP="00421C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color w:val="8064A2" w:themeColor="accent4"/>
          <w:szCs w:val="20"/>
        </w:rPr>
      </w:pPr>
    </w:p>
    <w:p w14:paraId="49AD4664" w14:textId="77777777" w:rsidR="00421C6B" w:rsidRDefault="00421C6B" w:rsidP="00421C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17724CDD" w14:textId="77777777" w:rsidR="00421C6B" w:rsidRPr="008B4275" w:rsidRDefault="00421C6B" w:rsidP="00421C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sdt>
      <w:sdtPr>
        <w:rPr>
          <w:rFonts w:cstheme="minorHAnsi"/>
        </w:rPr>
        <w:id w:val="2568407"/>
        <w:date>
          <w:dateFormat w:val="d/MM/yyyy"/>
          <w:lid w:val="en-AU"/>
          <w:storeMappedDataAs w:val="dateTime"/>
          <w:calendar w:val="gregorian"/>
        </w:date>
      </w:sdtPr>
      <w:sdtEndPr/>
      <w:sdtContent>
        <w:p w14:paraId="16FB684B" w14:textId="77777777" w:rsidR="00421C6B" w:rsidRDefault="00421C6B" w:rsidP="00421C6B">
          <w:pPr>
            <w:pStyle w:val="Bluetext"/>
            <w:tabs>
              <w:tab w:val="left" w:pos="1120"/>
            </w:tabs>
            <w:rPr>
              <w:rFonts w:cstheme="minorHAnsi"/>
            </w:rPr>
          </w:pPr>
          <w:r w:rsidRPr="00536BB3">
            <w:rPr>
              <w:rFonts w:cstheme="minorHAnsi"/>
            </w:rPr>
            <w:t>[Date]</w:t>
          </w:r>
          <w:r>
            <w:rPr>
              <w:rFonts w:cstheme="minorHAnsi"/>
            </w:rPr>
            <w:tab/>
          </w:r>
        </w:p>
      </w:sdtContent>
    </w:sdt>
    <w:p w14:paraId="42AF7FF6" w14:textId="40F5326D" w:rsidR="00D144BE" w:rsidRDefault="00421C6B" w:rsidP="00631582">
      <w:pPr>
        <w:pStyle w:val="DateIssue"/>
      </w:pPr>
      <w:r w:rsidDel="002E1323">
        <w:rPr>
          <w:rFonts w:eastAsiaTheme="majorEastAsia"/>
        </w:rPr>
        <w:t xml:space="preserve"> </w:t>
      </w:r>
      <w:r w:rsidRPr="0035552E">
        <w:t xml:space="preserve">––– </w:t>
      </w:r>
      <w:r w:rsidRPr="00D520E6">
        <w:rPr>
          <w:rStyle w:val="Strong"/>
        </w:rPr>
        <w:t>Report end</w:t>
      </w:r>
      <w:r w:rsidRPr="0035552E">
        <w:t xml:space="preserve"> –––</w:t>
      </w:r>
    </w:p>
    <w:sectPr w:rsidR="00D144BE" w:rsidSect="009173CC">
      <w:headerReference w:type="default" r:id="rId12"/>
      <w:footerReference w:type="default" r:id="rId13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8AC87E" w14:textId="77777777" w:rsidR="008F57F3" w:rsidRDefault="008F57F3" w:rsidP="0090676D">
      <w:pPr>
        <w:spacing w:before="0" w:after="0" w:line="240" w:lineRule="auto"/>
      </w:pPr>
      <w:r>
        <w:separator/>
      </w:r>
    </w:p>
  </w:endnote>
  <w:endnote w:type="continuationSeparator" w:id="0">
    <w:p w14:paraId="38CA072C" w14:textId="77777777" w:rsidR="008F57F3" w:rsidRDefault="008F57F3" w:rsidP="0090676D">
      <w:pPr>
        <w:spacing w:before="0" w:after="0" w:line="240" w:lineRule="auto"/>
      </w:pPr>
      <w:r>
        <w:continuationSeparator/>
      </w:r>
    </w:p>
  </w:endnote>
  <w:endnote w:type="continuationNotice" w:id="1">
    <w:p w14:paraId="4A378E83" w14:textId="77777777" w:rsidR="008F57F3" w:rsidRDefault="008F57F3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75D734" w14:textId="6A7C29F4" w:rsidR="0090676D" w:rsidRDefault="00EF5712">
    <w:pPr>
      <w:pStyle w:val="Footer"/>
    </w:pPr>
    <w:r>
      <w:rPr>
        <w:noProof/>
      </w:rPr>
      <w:drawing>
        <wp:inline distT="0" distB="0" distL="0" distR="0" wp14:anchorId="386265BC" wp14:editId="31E5ACF2">
          <wp:extent cx="1517720" cy="276225"/>
          <wp:effectExtent l="0" t="0" r="6350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9458" cy="2820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82F352" w14:textId="77777777" w:rsidR="008F57F3" w:rsidRDefault="008F57F3" w:rsidP="0090676D">
      <w:pPr>
        <w:spacing w:before="0" w:after="0" w:line="240" w:lineRule="auto"/>
      </w:pPr>
      <w:r>
        <w:separator/>
      </w:r>
    </w:p>
  </w:footnote>
  <w:footnote w:type="continuationSeparator" w:id="0">
    <w:p w14:paraId="16D62980" w14:textId="77777777" w:rsidR="008F57F3" w:rsidRDefault="008F57F3" w:rsidP="0090676D">
      <w:pPr>
        <w:spacing w:before="0" w:after="0" w:line="240" w:lineRule="auto"/>
      </w:pPr>
      <w:r>
        <w:continuationSeparator/>
      </w:r>
    </w:p>
  </w:footnote>
  <w:footnote w:type="continuationNotice" w:id="1">
    <w:p w14:paraId="56B1674A" w14:textId="77777777" w:rsidR="008F57F3" w:rsidRDefault="008F57F3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6D4C5" w14:textId="3C07A0A8" w:rsidR="00A95C87" w:rsidRDefault="00A95C87" w:rsidP="00A95C87">
    <w:pPr>
      <w:pStyle w:val="Header"/>
      <w:pBdr>
        <w:bottom w:val="single" w:sz="4" w:space="1" w:color="auto"/>
      </w:pBdr>
      <w:tabs>
        <w:tab w:val="clear" w:pos="9026"/>
        <w:tab w:val="left" w:pos="5103"/>
        <w:tab w:val="right" w:pos="9639"/>
      </w:tabs>
      <w:ind w:right="-612" w:hanging="567"/>
      <w:rPr>
        <w:sz w:val="16"/>
        <w:szCs w:val="16"/>
        <w:lang w:val="en-US"/>
      </w:rPr>
    </w:pPr>
    <w:r>
      <w:rPr>
        <w:sz w:val="16"/>
        <w:szCs w:val="16"/>
        <w:lang w:val="en-US"/>
      </w:rPr>
      <w:t xml:space="preserve">Green Star – Design &amp; As Built </w:t>
    </w:r>
    <w:r w:rsidR="00DF78C3">
      <w:rPr>
        <w:sz w:val="16"/>
        <w:szCs w:val="16"/>
        <w:lang w:val="en-US"/>
      </w:rPr>
      <w:t>NZ</w:t>
    </w:r>
    <w:r>
      <w:rPr>
        <w:sz w:val="16"/>
        <w:szCs w:val="16"/>
        <w:lang w:val="en-US"/>
      </w:rPr>
      <w:t>v1</w:t>
    </w:r>
    <w:r w:rsidR="001C3A1D">
      <w:rPr>
        <w:sz w:val="16"/>
        <w:szCs w:val="16"/>
        <w:lang w:val="en-US"/>
      </w:rPr>
      <w:t>.</w:t>
    </w:r>
    <w:r w:rsidR="00885556">
      <w:rPr>
        <w:sz w:val="16"/>
        <w:szCs w:val="16"/>
        <w:lang w:val="en-US"/>
      </w:rPr>
      <w:t>1</w:t>
    </w:r>
    <w:r>
      <w:rPr>
        <w:sz w:val="16"/>
        <w:szCs w:val="16"/>
        <w:lang w:val="en-US"/>
      </w:rPr>
      <w:tab/>
    </w:r>
    <w:r>
      <w:rPr>
        <w:sz w:val="16"/>
        <w:szCs w:val="16"/>
        <w:lang w:val="en-US"/>
      </w:rPr>
      <w:tab/>
    </w:r>
    <w:r>
      <w:rPr>
        <w:sz w:val="16"/>
        <w:szCs w:val="16"/>
        <w:lang w:val="en-US"/>
      </w:rPr>
      <w:tab/>
      <w:t xml:space="preserve">Submission Template </w:t>
    </w:r>
    <w:r w:rsidR="00DF78C3">
      <w:rPr>
        <w:sz w:val="16"/>
        <w:szCs w:val="16"/>
        <w:lang w:val="en-US"/>
      </w:rPr>
      <w:t>NZ</w:t>
    </w:r>
    <w:r w:rsidR="00B074DB">
      <w:rPr>
        <w:sz w:val="16"/>
        <w:szCs w:val="16"/>
        <w:lang w:val="en-US"/>
      </w:rPr>
      <w:t>v1.</w:t>
    </w:r>
    <w:r w:rsidR="00885556">
      <w:rPr>
        <w:sz w:val="16"/>
        <w:szCs w:val="16"/>
        <w:lang w:val="en-US"/>
      </w:rPr>
      <w:t>1</w:t>
    </w:r>
  </w:p>
  <w:p w14:paraId="78AD4DBF" w14:textId="77777777" w:rsidR="0090676D" w:rsidRDefault="0090676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6BC5A6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C0E0A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F82E5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F567B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34223E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7BC2E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12E048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96021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7FE78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86445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hybridMultilevel"/>
    <w:tmpl w:val="00000001"/>
    <w:lvl w:ilvl="0" w:tplc="9132C0C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4D86968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37A2D24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31587CB0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9721DE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A8EA8F4C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8A885A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BDC49DA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142ACE2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1" w15:restartNumberingAfterBreak="0">
    <w:nsid w:val="00000002"/>
    <w:multiLevelType w:val="hybridMultilevel"/>
    <w:tmpl w:val="00000002"/>
    <w:lvl w:ilvl="0" w:tplc="FEE6661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EBD047E8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E982B3F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748828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8CAC341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4384746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AFA8570E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17740816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7B82CB00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2" w15:restartNumberingAfterBreak="0">
    <w:nsid w:val="00000003"/>
    <w:multiLevelType w:val="hybridMultilevel"/>
    <w:tmpl w:val="00000003"/>
    <w:lvl w:ilvl="0" w:tplc="D1F67BBA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0472E7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F8C68EF0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A24F66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57C267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127A2AF0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2BA0E30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A81CE56E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452AF2A6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3" w15:restartNumberingAfterBreak="0">
    <w:nsid w:val="00000004"/>
    <w:multiLevelType w:val="hybridMultilevel"/>
    <w:tmpl w:val="00000004"/>
    <w:lvl w:ilvl="0" w:tplc="1F740748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28A28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034811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1AD49F7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631CA05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221865F2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85243112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0A80105C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F66E5A6E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4" w15:restartNumberingAfterBreak="0">
    <w:nsid w:val="00000005"/>
    <w:multiLevelType w:val="hybridMultilevel"/>
    <w:tmpl w:val="00000005"/>
    <w:lvl w:ilvl="0" w:tplc="BDDC551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780986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5B5ADFB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943891E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FCE04C2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FE7CA45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9E6877D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D3C83D0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D3E8FE4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5" w15:restartNumberingAfterBreak="0">
    <w:nsid w:val="060A5044"/>
    <w:multiLevelType w:val="hybridMultilevel"/>
    <w:tmpl w:val="FC968B6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9232557"/>
    <w:multiLevelType w:val="hybridMultilevel"/>
    <w:tmpl w:val="624ED9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B527D3D"/>
    <w:multiLevelType w:val="hybridMultilevel"/>
    <w:tmpl w:val="DDEC38B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0BB84667"/>
    <w:multiLevelType w:val="multilevel"/>
    <w:tmpl w:val="00000001"/>
    <w:numStyleLink w:val="Bullets"/>
  </w:abstractNum>
  <w:abstractNum w:abstractNumId="19" w15:restartNumberingAfterBreak="0">
    <w:nsid w:val="10F94584"/>
    <w:multiLevelType w:val="multilevel"/>
    <w:tmpl w:val="00000001"/>
    <w:numStyleLink w:val="Bullets"/>
  </w:abstractNum>
  <w:abstractNum w:abstractNumId="20" w15:restartNumberingAfterBreak="0">
    <w:nsid w:val="1AD62996"/>
    <w:multiLevelType w:val="multilevel"/>
    <w:tmpl w:val="00000001"/>
    <w:numStyleLink w:val="Bullets"/>
  </w:abstractNum>
  <w:abstractNum w:abstractNumId="21" w15:restartNumberingAfterBreak="0">
    <w:nsid w:val="20A45D2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263A2966"/>
    <w:multiLevelType w:val="hybridMultilevel"/>
    <w:tmpl w:val="F22C3B60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2BD65A8B"/>
    <w:multiLevelType w:val="hybridMultilevel"/>
    <w:tmpl w:val="9F725F3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1206066"/>
    <w:multiLevelType w:val="multilevel"/>
    <w:tmpl w:val="4D2AA158"/>
    <w:lvl w:ilvl="0">
      <w:start w:val="1"/>
      <w:numFmt w:val="bullet"/>
      <w:pStyle w:val="Bullettex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 w:hint="default"/>
        <w:color w:val="000000"/>
        <w:sz w:val="22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Courier New" w:hAnsi="Courier New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5" w15:restartNumberingAfterBreak="0">
    <w:nsid w:val="323436D1"/>
    <w:multiLevelType w:val="hybridMultilevel"/>
    <w:tmpl w:val="6FFA41B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28B3EB7"/>
    <w:multiLevelType w:val="multilevel"/>
    <w:tmpl w:val="00000001"/>
    <w:styleLink w:val="Bullets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7" w15:restartNumberingAfterBreak="0">
    <w:nsid w:val="33B029E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4279631E"/>
    <w:multiLevelType w:val="hybridMultilevel"/>
    <w:tmpl w:val="4F2CB08A"/>
    <w:lvl w:ilvl="0" w:tplc="CB1A2846">
      <w:start w:val="1"/>
      <w:numFmt w:val="bullet"/>
      <w:pStyle w:val="BodyoftextBulletPoint"/>
      <w:lvlText w:val=""/>
      <w:lvlJc w:val="left"/>
      <w:pPr>
        <w:ind w:left="360" w:hanging="360"/>
      </w:pPr>
      <w:rPr>
        <w:rFonts w:ascii="Symbol" w:hAnsi="Symbol" w:hint="default"/>
        <w:color w:val="8DC63F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5E65A26"/>
    <w:multiLevelType w:val="multilevel"/>
    <w:tmpl w:val="00000001"/>
    <w:numStyleLink w:val="Bullets"/>
  </w:abstractNum>
  <w:abstractNum w:abstractNumId="30" w15:restartNumberingAfterBreak="0">
    <w:nsid w:val="4C93647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4F9B4105"/>
    <w:multiLevelType w:val="hybridMultilevel"/>
    <w:tmpl w:val="3AC61972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50871422"/>
    <w:multiLevelType w:val="hybridMultilevel"/>
    <w:tmpl w:val="26EC768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3436606"/>
    <w:multiLevelType w:val="multilevel"/>
    <w:tmpl w:val="00000001"/>
    <w:numStyleLink w:val="Bullets"/>
  </w:abstractNum>
  <w:abstractNum w:abstractNumId="34" w15:restartNumberingAfterBreak="0">
    <w:nsid w:val="5BC44471"/>
    <w:multiLevelType w:val="hybridMultilevel"/>
    <w:tmpl w:val="B4D0275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C9756CF"/>
    <w:multiLevelType w:val="hybridMultilevel"/>
    <w:tmpl w:val="46C6A04A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68C946D0"/>
    <w:multiLevelType w:val="multilevel"/>
    <w:tmpl w:val="00000001"/>
    <w:numStyleLink w:val="Bullets"/>
  </w:abstractNum>
  <w:abstractNum w:abstractNumId="37" w15:restartNumberingAfterBreak="0">
    <w:nsid w:val="691048F6"/>
    <w:multiLevelType w:val="hybridMultilevel"/>
    <w:tmpl w:val="1436983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929060E"/>
    <w:multiLevelType w:val="multilevel"/>
    <w:tmpl w:val="623E4A56"/>
    <w:lvl w:ilvl="0">
      <w:start w:val="1"/>
      <w:numFmt w:val="decimal"/>
      <w:pStyle w:val="List"/>
      <w:suff w:val="space"/>
      <w:lvlText w:val="%1.   "/>
      <w:lvlJc w:val="left"/>
      <w:pPr>
        <w:ind w:left="36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6AFF7821"/>
    <w:multiLevelType w:val="hybridMultilevel"/>
    <w:tmpl w:val="E686619A"/>
    <w:lvl w:ilvl="0" w:tplc="AC84C3A6">
      <w:start w:val="1"/>
      <w:numFmt w:val="decimal"/>
      <w:pStyle w:val="Criterionsubheading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1040805"/>
    <w:multiLevelType w:val="hybridMultilevel"/>
    <w:tmpl w:val="AB0EB68E"/>
    <w:lvl w:ilvl="0" w:tplc="FDBCDC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1709045">
    <w:abstractNumId w:val="10"/>
  </w:num>
  <w:num w:numId="2" w16cid:durableId="2099254537">
    <w:abstractNumId w:val="11"/>
  </w:num>
  <w:num w:numId="3" w16cid:durableId="1163199647">
    <w:abstractNumId w:val="12"/>
  </w:num>
  <w:num w:numId="4" w16cid:durableId="1811091424">
    <w:abstractNumId w:val="13"/>
  </w:num>
  <w:num w:numId="5" w16cid:durableId="2079788553">
    <w:abstractNumId w:val="14"/>
  </w:num>
  <w:num w:numId="6" w16cid:durableId="1418789377">
    <w:abstractNumId w:val="16"/>
  </w:num>
  <w:num w:numId="7" w16cid:durableId="1111244659">
    <w:abstractNumId w:val="26"/>
  </w:num>
  <w:num w:numId="8" w16cid:durableId="521096126">
    <w:abstractNumId w:val="24"/>
  </w:num>
  <w:num w:numId="9" w16cid:durableId="1046098689">
    <w:abstractNumId w:val="36"/>
  </w:num>
  <w:num w:numId="10" w16cid:durableId="1860661197">
    <w:abstractNumId w:val="33"/>
  </w:num>
  <w:num w:numId="11" w16cid:durableId="1734625142">
    <w:abstractNumId w:val="29"/>
  </w:num>
  <w:num w:numId="12" w16cid:durableId="688524977">
    <w:abstractNumId w:val="20"/>
  </w:num>
  <w:num w:numId="13" w16cid:durableId="1972006329">
    <w:abstractNumId w:val="18"/>
  </w:num>
  <w:num w:numId="14" w16cid:durableId="1056513842">
    <w:abstractNumId w:val="19"/>
  </w:num>
  <w:num w:numId="15" w16cid:durableId="1121419167">
    <w:abstractNumId w:val="24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108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16" w16cid:durableId="91241441">
    <w:abstractNumId w:val="9"/>
  </w:num>
  <w:num w:numId="17" w16cid:durableId="436827090">
    <w:abstractNumId w:val="7"/>
  </w:num>
  <w:num w:numId="18" w16cid:durableId="169028062">
    <w:abstractNumId w:val="6"/>
  </w:num>
  <w:num w:numId="19" w16cid:durableId="839391745">
    <w:abstractNumId w:val="5"/>
  </w:num>
  <w:num w:numId="20" w16cid:durableId="1439526694">
    <w:abstractNumId w:val="4"/>
  </w:num>
  <w:num w:numId="21" w16cid:durableId="879973963">
    <w:abstractNumId w:val="8"/>
  </w:num>
  <w:num w:numId="22" w16cid:durableId="1977488339">
    <w:abstractNumId w:val="3"/>
  </w:num>
  <w:num w:numId="23" w16cid:durableId="1124422637">
    <w:abstractNumId w:val="2"/>
  </w:num>
  <w:num w:numId="24" w16cid:durableId="1864246170">
    <w:abstractNumId w:val="1"/>
  </w:num>
  <w:num w:numId="25" w16cid:durableId="247734857">
    <w:abstractNumId w:val="0"/>
  </w:num>
  <w:num w:numId="26" w16cid:durableId="1736277002">
    <w:abstractNumId w:val="38"/>
  </w:num>
  <w:num w:numId="27" w16cid:durableId="319114054">
    <w:abstractNumId w:val="27"/>
  </w:num>
  <w:num w:numId="28" w16cid:durableId="715007492">
    <w:abstractNumId w:val="21"/>
  </w:num>
  <w:num w:numId="29" w16cid:durableId="1709404948">
    <w:abstractNumId w:val="30"/>
  </w:num>
  <w:num w:numId="30" w16cid:durableId="1929266377">
    <w:abstractNumId w:val="24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432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1" w16cid:durableId="1857697537">
    <w:abstractNumId w:val="24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2" w16cid:durableId="1913612653">
    <w:abstractNumId w:val="24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3" w16cid:durableId="1300264688">
    <w:abstractNumId w:val="37"/>
  </w:num>
  <w:num w:numId="34" w16cid:durableId="597759721">
    <w:abstractNumId w:val="39"/>
  </w:num>
  <w:num w:numId="35" w16cid:durableId="569851520">
    <w:abstractNumId w:val="35"/>
  </w:num>
  <w:num w:numId="36" w16cid:durableId="1774743930">
    <w:abstractNumId w:val="17"/>
  </w:num>
  <w:num w:numId="37" w16cid:durableId="155346662">
    <w:abstractNumId w:val="28"/>
  </w:num>
  <w:num w:numId="38" w16cid:durableId="971442173">
    <w:abstractNumId w:val="23"/>
  </w:num>
  <w:num w:numId="39" w16cid:durableId="56704367">
    <w:abstractNumId w:val="39"/>
  </w:num>
  <w:num w:numId="40" w16cid:durableId="1006635990">
    <w:abstractNumId w:val="40"/>
  </w:num>
  <w:num w:numId="41" w16cid:durableId="659431792">
    <w:abstractNumId w:val="32"/>
  </w:num>
  <w:num w:numId="42" w16cid:durableId="1672639814">
    <w:abstractNumId w:val="25"/>
  </w:num>
  <w:num w:numId="43" w16cid:durableId="1672443966">
    <w:abstractNumId w:val="34"/>
  </w:num>
  <w:num w:numId="44" w16cid:durableId="771164393">
    <w:abstractNumId w:val="15"/>
  </w:num>
  <w:num w:numId="45" w16cid:durableId="1287736092">
    <w:abstractNumId w:val="31"/>
  </w:num>
  <w:num w:numId="46" w16cid:durableId="1584684911">
    <w:abstractNumId w:val="2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Isabelle Stewart">
    <w15:presenceInfo w15:providerId="AD" w15:userId="S::isabelle.stewart@nzgbc.org.nz::5e9a3a1f-5389-404b-a38a-04e41193e7eb"/>
  </w15:person>
  <w15:person w15:author="Ting Li">
    <w15:presenceInfo w15:providerId="AD" w15:userId="S::ting.li@nzgbc.org.nz::462ae957-380f-4921-984b-82e067252d5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ttachedTemplate r:id="rId1"/>
  <w:linkStyles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trackRevisions/>
  <w:documentProtection w:edit="forms" w:formatting="1" w:enforcement="0"/>
  <w:defaultTabStop w:val="720"/>
  <w:drawingGridHorizontalSpacing w:val="10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NDC1MDIxNzc3NAWyzZV0lIJTi4sz8/NACsxrAW7kbg0sAAAA"/>
  </w:docVars>
  <w:rsids>
    <w:rsidRoot w:val="00FF4A3B"/>
    <w:rsid w:val="0000136D"/>
    <w:rsid w:val="00006686"/>
    <w:rsid w:val="0001229F"/>
    <w:rsid w:val="00015B85"/>
    <w:rsid w:val="00017B56"/>
    <w:rsid w:val="0002622D"/>
    <w:rsid w:val="000347F5"/>
    <w:rsid w:val="0004009C"/>
    <w:rsid w:val="00041305"/>
    <w:rsid w:val="000414A1"/>
    <w:rsid w:val="000554F0"/>
    <w:rsid w:val="00061500"/>
    <w:rsid w:val="00061853"/>
    <w:rsid w:val="00061E0F"/>
    <w:rsid w:val="000710E8"/>
    <w:rsid w:val="000847C3"/>
    <w:rsid w:val="00090013"/>
    <w:rsid w:val="00090F22"/>
    <w:rsid w:val="00093C13"/>
    <w:rsid w:val="00093F66"/>
    <w:rsid w:val="000970E7"/>
    <w:rsid w:val="000A0793"/>
    <w:rsid w:val="000B2FBB"/>
    <w:rsid w:val="000C0DDD"/>
    <w:rsid w:val="000C7E14"/>
    <w:rsid w:val="000D09A2"/>
    <w:rsid w:val="000D0CB2"/>
    <w:rsid w:val="000E738D"/>
    <w:rsid w:val="00103440"/>
    <w:rsid w:val="00105648"/>
    <w:rsid w:val="001143F1"/>
    <w:rsid w:val="00115A96"/>
    <w:rsid w:val="0012186D"/>
    <w:rsid w:val="0012315D"/>
    <w:rsid w:val="00125FB8"/>
    <w:rsid w:val="00130AEB"/>
    <w:rsid w:val="00143A89"/>
    <w:rsid w:val="00145EF1"/>
    <w:rsid w:val="001547B7"/>
    <w:rsid w:val="001549B6"/>
    <w:rsid w:val="00155FD6"/>
    <w:rsid w:val="001601BC"/>
    <w:rsid w:val="00162128"/>
    <w:rsid w:val="0016290F"/>
    <w:rsid w:val="001639EA"/>
    <w:rsid w:val="00164488"/>
    <w:rsid w:val="00166528"/>
    <w:rsid w:val="00166E7B"/>
    <w:rsid w:val="001729F0"/>
    <w:rsid w:val="00190D24"/>
    <w:rsid w:val="00193F47"/>
    <w:rsid w:val="00197DB1"/>
    <w:rsid w:val="001A5AC7"/>
    <w:rsid w:val="001A76C9"/>
    <w:rsid w:val="001B47A3"/>
    <w:rsid w:val="001C087A"/>
    <w:rsid w:val="001C2C75"/>
    <w:rsid w:val="001C3A1D"/>
    <w:rsid w:val="001C55B2"/>
    <w:rsid w:val="001D7C2B"/>
    <w:rsid w:val="001E0174"/>
    <w:rsid w:val="001E3E19"/>
    <w:rsid w:val="001F1559"/>
    <w:rsid w:val="001F35EF"/>
    <w:rsid w:val="001F7BE7"/>
    <w:rsid w:val="002029EE"/>
    <w:rsid w:val="002061A3"/>
    <w:rsid w:val="0021244B"/>
    <w:rsid w:val="00213B4B"/>
    <w:rsid w:val="0021794D"/>
    <w:rsid w:val="002232B2"/>
    <w:rsid w:val="002251D5"/>
    <w:rsid w:val="00225F53"/>
    <w:rsid w:val="00230CEF"/>
    <w:rsid w:val="00236E88"/>
    <w:rsid w:val="00240AA6"/>
    <w:rsid w:val="00241DAB"/>
    <w:rsid w:val="00242AC4"/>
    <w:rsid w:val="00253282"/>
    <w:rsid w:val="002552F4"/>
    <w:rsid w:val="0026389D"/>
    <w:rsid w:val="002751C8"/>
    <w:rsid w:val="002760EE"/>
    <w:rsid w:val="00287EE4"/>
    <w:rsid w:val="00291D61"/>
    <w:rsid w:val="00291EF4"/>
    <w:rsid w:val="00292FD7"/>
    <w:rsid w:val="002A2845"/>
    <w:rsid w:val="002B2167"/>
    <w:rsid w:val="002B4496"/>
    <w:rsid w:val="002B492E"/>
    <w:rsid w:val="002D2B88"/>
    <w:rsid w:val="002E0E79"/>
    <w:rsid w:val="002E5DFD"/>
    <w:rsid w:val="002F741E"/>
    <w:rsid w:val="00313F06"/>
    <w:rsid w:val="0031647F"/>
    <w:rsid w:val="00317691"/>
    <w:rsid w:val="00320262"/>
    <w:rsid w:val="00323B10"/>
    <w:rsid w:val="00326BC8"/>
    <w:rsid w:val="00327E24"/>
    <w:rsid w:val="00334476"/>
    <w:rsid w:val="0033507D"/>
    <w:rsid w:val="00343B85"/>
    <w:rsid w:val="0034655B"/>
    <w:rsid w:val="00347915"/>
    <w:rsid w:val="00354C41"/>
    <w:rsid w:val="00356C0C"/>
    <w:rsid w:val="00365D19"/>
    <w:rsid w:val="00367AEC"/>
    <w:rsid w:val="00370110"/>
    <w:rsid w:val="00370A0B"/>
    <w:rsid w:val="00370BAD"/>
    <w:rsid w:val="00372131"/>
    <w:rsid w:val="00377530"/>
    <w:rsid w:val="00385775"/>
    <w:rsid w:val="00386BF8"/>
    <w:rsid w:val="0039401C"/>
    <w:rsid w:val="00394807"/>
    <w:rsid w:val="003A0E1E"/>
    <w:rsid w:val="003D5919"/>
    <w:rsid w:val="003D68A6"/>
    <w:rsid w:val="003E23F3"/>
    <w:rsid w:val="003E54BE"/>
    <w:rsid w:val="003F05DB"/>
    <w:rsid w:val="003F641D"/>
    <w:rsid w:val="00415DAA"/>
    <w:rsid w:val="00421258"/>
    <w:rsid w:val="00421C6B"/>
    <w:rsid w:val="00430E98"/>
    <w:rsid w:val="004345FA"/>
    <w:rsid w:val="00441FDE"/>
    <w:rsid w:val="004457F7"/>
    <w:rsid w:val="004544CF"/>
    <w:rsid w:val="00467C90"/>
    <w:rsid w:val="00472E9B"/>
    <w:rsid w:val="004870E5"/>
    <w:rsid w:val="00497F53"/>
    <w:rsid w:val="004B14B8"/>
    <w:rsid w:val="004B5C97"/>
    <w:rsid w:val="004C1C66"/>
    <w:rsid w:val="004C29B8"/>
    <w:rsid w:val="004C6AC7"/>
    <w:rsid w:val="004D53CB"/>
    <w:rsid w:val="004E7A04"/>
    <w:rsid w:val="004F2472"/>
    <w:rsid w:val="00505109"/>
    <w:rsid w:val="005055CC"/>
    <w:rsid w:val="00516B5A"/>
    <w:rsid w:val="00516EF7"/>
    <w:rsid w:val="005205F4"/>
    <w:rsid w:val="00524AC1"/>
    <w:rsid w:val="0053631B"/>
    <w:rsid w:val="005365F2"/>
    <w:rsid w:val="005436A9"/>
    <w:rsid w:val="00543FCE"/>
    <w:rsid w:val="00550C3A"/>
    <w:rsid w:val="0056071B"/>
    <w:rsid w:val="00573973"/>
    <w:rsid w:val="005753CB"/>
    <w:rsid w:val="00575DF7"/>
    <w:rsid w:val="00577D2A"/>
    <w:rsid w:val="00585CC0"/>
    <w:rsid w:val="005959BE"/>
    <w:rsid w:val="005A6FAA"/>
    <w:rsid w:val="005C08FE"/>
    <w:rsid w:val="005C2F1A"/>
    <w:rsid w:val="005C34D2"/>
    <w:rsid w:val="005C692B"/>
    <w:rsid w:val="005C7EC2"/>
    <w:rsid w:val="005D0FEC"/>
    <w:rsid w:val="005E12F9"/>
    <w:rsid w:val="005E267B"/>
    <w:rsid w:val="005E3FEB"/>
    <w:rsid w:val="005E7460"/>
    <w:rsid w:val="005F0A53"/>
    <w:rsid w:val="006012B1"/>
    <w:rsid w:val="0060198A"/>
    <w:rsid w:val="006057D2"/>
    <w:rsid w:val="006160EC"/>
    <w:rsid w:val="00622635"/>
    <w:rsid w:val="006268F0"/>
    <w:rsid w:val="00631582"/>
    <w:rsid w:val="006356A0"/>
    <w:rsid w:val="00642323"/>
    <w:rsid w:val="00645F46"/>
    <w:rsid w:val="0064700B"/>
    <w:rsid w:val="00650FE3"/>
    <w:rsid w:val="006600ED"/>
    <w:rsid w:val="006624A2"/>
    <w:rsid w:val="00664D9D"/>
    <w:rsid w:val="00674313"/>
    <w:rsid w:val="00677420"/>
    <w:rsid w:val="00692681"/>
    <w:rsid w:val="00693ED1"/>
    <w:rsid w:val="00696088"/>
    <w:rsid w:val="00697717"/>
    <w:rsid w:val="006A354E"/>
    <w:rsid w:val="006A55F9"/>
    <w:rsid w:val="006B32B4"/>
    <w:rsid w:val="006B3D65"/>
    <w:rsid w:val="006B3DEB"/>
    <w:rsid w:val="006B6118"/>
    <w:rsid w:val="006C09EF"/>
    <w:rsid w:val="006C3EBC"/>
    <w:rsid w:val="006C5B68"/>
    <w:rsid w:val="006D3C47"/>
    <w:rsid w:val="006D5959"/>
    <w:rsid w:val="006D6200"/>
    <w:rsid w:val="006D754C"/>
    <w:rsid w:val="006E3BE3"/>
    <w:rsid w:val="006E3E40"/>
    <w:rsid w:val="006E5B47"/>
    <w:rsid w:val="006F366D"/>
    <w:rsid w:val="006F5166"/>
    <w:rsid w:val="00706CF4"/>
    <w:rsid w:val="00716157"/>
    <w:rsid w:val="00721D9A"/>
    <w:rsid w:val="00747448"/>
    <w:rsid w:val="0075170B"/>
    <w:rsid w:val="00752AB7"/>
    <w:rsid w:val="007537EB"/>
    <w:rsid w:val="00760DD5"/>
    <w:rsid w:val="0076176F"/>
    <w:rsid w:val="00762E63"/>
    <w:rsid w:val="007772D5"/>
    <w:rsid w:val="00780FA3"/>
    <w:rsid w:val="0078302E"/>
    <w:rsid w:val="007B5345"/>
    <w:rsid w:val="007C7885"/>
    <w:rsid w:val="007D763B"/>
    <w:rsid w:val="007E6C71"/>
    <w:rsid w:val="007F0C53"/>
    <w:rsid w:val="007F3A02"/>
    <w:rsid w:val="00827BE1"/>
    <w:rsid w:val="00830329"/>
    <w:rsid w:val="00833D8E"/>
    <w:rsid w:val="00837B43"/>
    <w:rsid w:val="008411C8"/>
    <w:rsid w:val="00841903"/>
    <w:rsid w:val="0084778D"/>
    <w:rsid w:val="008608AC"/>
    <w:rsid w:val="0086343F"/>
    <w:rsid w:val="0086565B"/>
    <w:rsid w:val="00866340"/>
    <w:rsid w:val="008708D8"/>
    <w:rsid w:val="00872E50"/>
    <w:rsid w:val="00875D94"/>
    <w:rsid w:val="00885556"/>
    <w:rsid w:val="0089027D"/>
    <w:rsid w:val="0089672F"/>
    <w:rsid w:val="008A0BBA"/>
    <w:rsid w:val="008B528C"/>
    <w:rsid w:val="008B5BFE"/>
    <w:rsid w:val="008C51B2"/>
    <w:rsid w:val="008D2570"/>
    <w:rsid w:val="008D5A20"/>
    <w:rsid w:val="008E2EB8"/>
    <w:rsid w:val="008E4944"/>
    <w:rsid w:val="008E5C1F"/>
    <w:rsid w:val="008E77F0"/>
    <w:rsid w:val="008F57F3"/>
    <w:rsid w:val="0090676D"/>
    <w:rsid w:val="009108D2"/>
    <w:rsid w:val="00912D84"/>
    <w:rsid w:val="00912EEA"/>
    <w:rsid w:val="009173CC"/>
    <w:rsid w:val="00930AF7"/>
    <w:rsid w:val="00941D1F"/>
    <w:rsid w:val="00944976"/>
    <w:rsid w:val="009450E9"/>
    <w:rsid w:val="00950859"/>
    <w:rsid w:val="00955C07"/>
    <w:rsid w:val="00955DBE"/>
    <w:rsid w:val="00971B13"/>
    <w:rsid w:val="009722FA"/>
    <w:rsid w:val="00972630"/>
    <w:rsid w:val="009779BA"/>
    <w:rsid w:val="00985B5D"/>
    <w:rsid w:val="00991B9C"/>
    <w:rsid w:val="009A0DDC"/>
    <w:rsid w:val="009A13BF"/>
    <w:rsid w:val="009A632A"/>
    <w:rsid w:val="009A6677"/>
    <w:rsid w:val="009A72AF"/>
    <w:rsid w:val="009B00BC"/>
    <w:rsid w:val="009B0AE8"/>
    <w:rsid w:val="009D597A"/>
    <w:rsid w:val="009E404D"/>
    <w:rsid w:val="009E45D5"/>
    <w:rsid w:val="009F06F7"/>
    <w:rsid w:val="009F19C3"/>
    <w:rsid w:val="009F6BB4"/>
    <w:rsid w:val="00A02B7B"/>
    <w:rsid w:val="00A03B80"/>
    <w:rsid w:val="00A051AD"/>
    <w:rsid w:val="00A05400"/>
    <w:rsid w:val="00A062DB"/>
    <w:rsid w:val="00A105A2"/>
    <w:rsid w:val="00A13B1C"/>
    <w:rsid w:val="00A14DE0"/>
    <w:rsid w:val="00A207CE"/>
    <w:rsid w:val="00A23CF6"/>
    <w:rsid w:val="00A25CFF"/>
    <w:rsid w:val="00A270B5"/>
    <w:rsid w:val="00A27AB6"/>
    <w:rsid w:val="00A416E9"/>
    <w:rsid w:val="00A45B94"/>
    <w:rsid w:val="00A46ABD"/>
    <w:rsid w:val="00A51988"/>
    <w:rsid w:val="00A546FA"/>
    <w:rsid w:val="00A56936"/>
    <w:rsid w:val="00A56B7A"/>
    <w:rsid w:val="00A57B01"/>
    <w:rsid w:val="00A6146A"/>
    <w:rsid w:val="00A65C0A"/>
    <w:rsid w:val="00A776B7"/>
    <w:rsid w:val="00A77B3E"/>
    <w:rsid w:val="00A77FA1"/>
    <w:rsid w:val="00A85CE8"/>
    <w:rsid w:val="00A95C87"/>
    <w:rsid w:val="00A9744B"/>
    <w:rsid w:val="00AA2E9F"/>
    <w:rsid w:val="00AA3B42"/>
    <w:rsid w:val="00AC1581"/>
    <w:rsid w:val="00AC2E8D"/>
    <w:rsid w:val="00AC5AAC"/>
    <w:rsid w:val="00AD7849"/>
    <w:rsid w:val="00AE7C52"/>
    <w:rsid w:val="00AF230C"/>
    <w:rsid w:val="00AF437B"/>
    <w:rsid w:val="00AF4D54"/>
    <w:rsid w:val="00B04026"/>
    <w:rsid w:val="00B074DB"/>
    <w:rsid w:val="00B07975"/>
    <w:rsid w:val="00B11A5A"/>
    <w:rsid w:val="00B155B6"/>
    <w:rsid w:val="00B16241"/>
    <w:rsid w:val="00B17A8B"/>
    <w:rsid w:val="00B34BF3"/>
    <w:rsid w:val="00B36A82"/>
    <w:rsid w:val="00B36BC6"/>
    <w:rsid w:val="00B37325"/>
    <w:rsid w:val="00B37936"/>
    <w:rsid w:val="00B42AFA"/>
    <w:rsid w:val="00B43004"/>
    <w:rsid w:val="00B43FDC"/>
    <w:rsid w:val="00B51852"/>
    <w:rsid w:val="00B56DDD"/>
    <w:rsid w:val="00B600FE"/>
    <w:rsid w:val="00B62C23"/>
    <w:rsid w:val="00B7491A"/>
    <w:rsid w:val="00B80D1F"/>
    <w:rsid w:val="00BA0839"/>
    <w:rsid w:val="00BA0F4D"/>
    <w:rsid w:val="00BA214B"/>
    <w:rsid w:val="00BA55D1"/>
    <w:rsid w:val="00BC1D56"/>
    <w:rsid w:val="00BC77BC"/>
    <w:rsid w:val="00BD55EC"/>
    <w:rsid w:val="00BD6875"/>
    <w:rsid w:val="00BE27CB"/>
    <w:rsid w:val="00BE2EE1"/>
    <w:rsid w:val="00BE449A"/>
    <w:rsid w:val="00BE516C"/>
    <w:rsid w:val="00BF3255"/>
    <w:rsid w:val="00BF3F4D"/>
    <w:rsid w:val="00C001F0"/>
    <w:rsid w:val="00C07542"/>
    <w:rsid w:val="00C172F4"/>
    <w:rsid w:val="00C215D3"/>
    <w:rsid w:val="00C24B8F"/>
    <w:rsid w:val="00C26471"/>
    <w:rsid w:val="00C26AA0"/>
    <w:rsid w:val="00C36159"/>
    <w:rsid w:val="00C4556F"/>
    <w:rsid w:val="00C613B0"/>
    <w:rsid w:val="00C6404D"/>
    <w:rsid w:val="00C7363F"/>
    <w:rsid w:val="00C93321"/>
    <w:rsid w:val="00C96860"/>
    <w:rsid w:val="00CA175C"/>
    <w:rsid w:val="00CC1CA5"/>
    <w:rsid w:val="00CC3B44"/>
    <w:rsid w:val="00CD0A76"/>
    <w:rsid w:val="00CF46D3"/>
    <w:rsid w:val="00D03364"/>
    <w:rsid w:val="00D04A1C"/>
    <w:rsid w:val="00D144BE"/>
    <w:rsid w:val="00D15333"/>
    <w:rsid w:val="00D20DA9"/>
    <w:rsid w:val="00D3056B"/>
    <w:rsid w:val="00D325B6"/>
    <w:rsid w:val="00D34A57"/>
    <w:rsid w:val="00D477B1"/>
    <w:rsid w:val="00D47E54"/>
    <w:rsid w:val="00D54917"/>
    <w:rsid w:val="00D55E65"/>
    <w:rsid w:val="00D56486"/>
    <w:rsid w:val="00D6477C"/>
    <w:rsid w:val="00D70E27"/>
    <w:rsid w:val="00D73310"/>
    <w:rsid w:val="00D77AF0"/>
    <w:rsid w:val="00D80EAC"/>
    <w:rsid w:val="00D81162"/>
    <w:rsid w:val="00D816C7"/>
    <w:rsid w:val="00DA27D3"/>
    <w:rsid w:val="00DC680B"/>
    <w:rsid w:val="00DD3ABB"/>
    <w:rsid w:val="00DE0996"/>
    <w:rsid w:val="00DE236A"/>
    <w:rsid w:val="00DE336B"/>
    <w:rsid w:val="00DE3444"/>
    <w:rsid w:val="00DE65AA"/>
    <w:rsid w:val="00DF0E45"/>
    <w:rsid w:val="00DF3212"/>
    <w:rsid w:val="00DF39B7"/>
    <w:rsid w:val="00DF78C3"/>
    <w:rsid w:val="00E0471D"/>
    <w:rsid w:val="00E05B00"/>
    <w:rsid w:val="00E101C9"/>
    <w:rsid w:val="00E15F6B"/>
    <w:rsid w:val="00E2120E"/>
    <w:rsid w:val="00E326C5"/>
    <w:rsid w:val="00E35997"/>
    <w:rsid w:val="00E36068"/>
    <w:rsid w:val="00E426BB"/>
    <w:rsid w:val="00E42EA1"/>
    <w:rsid w:val="00E45E5F"/>
    <w:rsid w:val="00E47C17"/>
    <w:rsid w:val="00E47E6A"/>
    <w:rsid w:val="00E52F47"/>
    <w:rsid w:val="00E615A1"/>
    <w:rsid w:val="00E62AB7"/>
    <w:rsid w:val="00E63EF6"/>
    <w:rsid w:val="00E70501"/>
    <w:rsid w:val="00E70ACE"/>
    <w:rsid w:val="00E80869"/>
    <w:rsid w:val="00E80F27"/>
    <w:rsid w:val="00E810F6"/>
    <w:rsid w:val="00E93813"/>
    <w:rsid w:val="00EA357F"/>
    <w:rsid w:val="00EA39C4"/>
    <w:rsid w:val="00EC4713"/>
    <w:rsid w:val="00EC4E1C"/>
    <w:rsid w:val="00EC63A8"/>
    <w:rsid w:val="00EC7778"/>
    <w:rsid w:val="00ED2F01"/>
    <w:rsid w:val="00ED32DD"/>
    <w:rsid w:val="00ED6D33"/>
    <w:rsid w:val="00EE0752"/>
    <w:rsid w:val="00EE2248"/>
    <w:rsid w:val="00EE7B71"/>
    <w:rsid w:val="00EF5712"/>
    <w:rsid w:val="00F02812"/>
    <w:rsid w:val="00F02A18"/>
    <w:rsid w:val="00F0602B"/>
    <w:rsid w:val="00F127B7"/>
    <w:rsid w:val="00F15604"/>
    <w:rsid w:val="00F24D29"/>
    <w:rsid w:val="00F34CA3"/>
    <w:rsid w:val="00F40D0B"/>
    <w:rsid w:val="00F427AB"/>
    <w:rsid w:val="00F43B5F"/>
    <w:rsid w:val="00F43E46"/>
    <w:rsid w:val="00F462C6"/>
    <w:rsid w:val="00F47669"/>
    <w:rsid w:val="00F54BE4"/>
    <w:rsid w:val="00F6271A"/>
    <w:rsid w:val="00F65737"/>
    <w:rsid w:val="00F73A4B"/>
    <w:rsid w:val="00F75B5B"/>
    <w:rsid w:val="00F84571"/>
    <w:rsid w:val="00F93D08"/>
    <w:rsid w:val="00F94695"/>
    <w:rsid w:val="00F974AA"/>
    <w:rsid w:val="00FB2507"/>
    <w:rsid w:val="00FB635C"/>
    <w:rsid w:val="00FC4B2D"/>
    <w:rsid w:val="00FC5A5D"/>
    <w:rsid w:val="00FC67A4"/>
    <w:rsid w:val="00FF2F56"/>
    <w:rsid w:val="00FF359E"/>
    <w:rsid w:val="00FF4A3B"/>
    <w:rsid w:val="00FF5C10"/>
    <w:rsid w:val="13ECA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0535D6A"/>
  <w15:docId w15:val="{966ABDB6-92EE-4215-8B7F-572C81005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376">
    <w:lsdException w:name="Normal" w:locked="0" w:qFormat="1"/>
    <w:lsdException w:name="heading 1" w:locked="0" w:qFormat="1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iPriority="99" w:unhideWhenUsed="1"/>
    <w:lsdException w:name="Smart Hyperlink" w:locked="0" w:semiHidden="1" w:uiPriority="99" w:unhideWhenUsed="1"/>
    <w:lsdException w:name="Hashtag" w:locked="0" w:semiHidden="1" w:uiPriority="99" w:unhideWhenUsed="1"/>
    <w:lsdException w:name="Unresolved Mention" w:locked="0" w:semiHidden="1" w:uiPriority="99" w:unhideWhenUsed="1"/>
    <w:lsdException w:name="Smart Link" w:locked="0" w:semiHidden="1" w:uiPriority="99" w:unhideWhenUsed="1"/>
  </w:latentStyles>
  <w:style w:type="paragraph" w:default="1" w:styleId="Normal">
    <w:name w:val="Normal"/>
    <w:qFormat/>
    <w:rsid w:val="00CD0A76"/>
    <w:pPr>
      <w:spacing w:before="120" w:after="120" w:line="276" w:lineRule="auto"/>
    </w:pPr>
    <w:rPr>
      <w:rFonts w:ascii="Arial" w:eastAsia="Arial" w:hAnsi="Arial" w:cs="Arial"/>
      <w:color w:val="000000"/>
      <w:szCs w:val="22"/>
      <w:lang w:val="en-AU"/>
    </w:rPr>
  </w:style>
  <w:style w:type="paragraph" w:styleId="Heading1">
    <w:name w:val="heading 1"/>
    <w:basedOn w:val="Normal"/>
    <w:next w:val="Normal"/>
    <w:autoRedefine/>
    <w:qFormat/>
    <w:rsid w:val="005E3FEB"/>
    <w:pPr>
      <w:keepNext/>
      <w:spacing w:before="0" w:line="240" w:lineRule="auto"/>
      <w:ind w:right="-1"/>
      <w:outlineLvl w:val="0"/>
    </w:pPr>
    <w:rPr>
      <w:rFonts w:eastAsia="Calibri"/>
      <w:caps/>
      <w:noProof/>
      <w:color w:val="365F91" w:themeColor="accent1" w:themeShade="BF"/>
      <w:sz w:val="44"/>
      <w:szCs w:val="44"/>
    </w:rPr>
  </w:style>
  <w:style w:type="paragraph" w:styleId="Heading2">
    <w:name w:val="heading 2"/>
    <w:basedOn w:val="Normal"/>
    <w:next w:val="Normal"/>
    <w:link w:val="Heading2Char"/>
    <w:autoRedefine/>
    <w:qFormat/>
    <w:rsid w:val="004B14B8"/>
    <w:pPr>
      <w:keepNext/>
      <w:spacing w:before="240" w:line="240" w:lineRule="auto"/>
      <w:outlineLvl w:val="1"/>
    </w:pPr>
    <w:rPr>
      <w:rFonts w:eastAsia="Times New Roman"/>
      <w:caps/>
      <w:noProof/>
      <w:color w:val="365F91" w:themeColor="accent1" w:themeShade="BF"/>
      <w:sz w:val="36"/>
      <w:szCs w:val="32"/>
    </w:rPr>
  </w:style>
  <w:style w:type="paragraph" w:styleId="Heading3">
    <w:name w:val="heading 3"/>
    <w:basedOn w:val="Normal"/>
    <w:next w:val="Normal"/>
    <w:link w:val="Heading3Char"/>
    <w:autoRedefine/>
    <w:qFormat/>
    <w:rsid w:val="00292FD7"/>
    <w:pPr>
      <w:keepNext/>
      <w:spacing w:before="240" w:line="240" w:lineRule="auto"/>
      <w:outlineLvl w:val="2"/>
    </w:pPr>
    <w:rPr>
      <w:bCs/>
      <w:caps/>
      <w:color w:val="365F91" w:themeColor="accent1" w:themeShade="BF"/>
      <w:sz w:val="28"/>
      <w:szCs w:val="28"/>
    </w:rPr>
  </w:style>
  <w:style w:type="paragraph" w:styleId="Heading4">
    <w:name w:val="heading 4"/>
    <w:basedOn w:val="Normal"/>
    <w:next w:val="Normal"/>
    <w:qFormat/>
    <w:rsid w:val="00CD0A76"/>
    <w:pPr>
      <w:keepNext/>
      <w:spacing w:before="240" w:after="40" w:line="240" w:lineRule="auto"/>
      <w:outlineLvl w:val="3"/>
    </w:pPr>
    <w:rPr>
      <w:b/>
      <w:bCs/>
      <w:szCs w:val="24"/>
    </w:rPr>
  </w:style>
  <w:style w:type="paragraph" w:styleId="Heading5">
    <w:name w:val="heading 5"/>
    <w:basedOn w:val="Normal"/>
    <w:next w:val="Normal"/>
    <w:qFormat/>
    <w:rsid w:val="00CD0A76"/>
    <w:pPr>
      <w:keepNext/>
      <w:spacing w:before="220" w:after="40" w:line="240" w:lineRule="auto"/>
      <w:outlineLvl w:val="4"/>
    </w:pPr>
    <w:rPr>
      <w:bCs/>
      <w:u w:val="single"/>
    </w:rPr>
  </w:style>
  <w:style w:type="paragraph" w:styleId="Heading6">
    <w:name w:val="heading 6"/>
    <w:basedOn w:val="Normal"/>
    <w:next w:val="Normal"/>
    <w:qFormat/>
    <w:rsid w:val="00CD0A76"/>
    <w:pPr>
      <w:keepNext/>
      <w:spacing w:after="40" w:line="240" w:lineRule="auto"/>
      <w:outlineLvl w:val="5"/>
    </w:pPr>
    <w:rPr>
      <w:b/>
      <w:b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intsavailable">
    <w:name w:val="Points available"/>
    <w:basedOn w:val="Caption"/>
    <w:link w:val="PointsavailableChar"/>
    <w:autoRedefine/>
    <w:qFormat/>
    <w:rsid w:val="00CD0A76"/>
    <w:pPr>
      <w:pBdr>
        <w:bottom w:val="single" w:sz="2" w:space="1" w:color="BFBFBF" w:themeColor="background1" w:themeShade="BF"/>
      </w:pBdr>
      <w:spacing w:before="0" w:after="0" w:line="288" w:lineRule="auto"/>
      <w:ind w:left="720" w:hanging="720"/>
    </w:pPr>
    <w:rPr>
      <w:rFonts w:eastAsia="Calibri" w:cs="Times New Roman"/>
      <w:bCs w:val="0"/>
      <w:color w:val="365F91" w:themeColor="accent1" w:themeShade="BF"/>
      <w:sz w:val="22"/>
      <w:szCs w:val="16"/>
    </w:rPr>
  </w:style>
  <w:style w:type="character" w:customStyle="1" w:styleId="PointsavailableChar">
    <w:name w:val="Points available Char"/>
    <w:basedOn w:val="DefaultParagraphFont"/>
    <w:link w:val="Pointsavailable"/>
    <w:rsid w:val="00CD0A76"/>
    <w:rPr>
      <w:rFonts w:ascii="Arial" w:eastAsia="Calibri" w:hAnsi="Arial"/>
      <w:b/>
      <w:color w:val="365F91" w:themeColor="accent1" w:themeShade="BF"/>
      <w:sz w:val="22"/>
      <w:szCs w:val="16"/>
      <w:lang w:val="en-AU"/>
    </w:rPr>
  </w:style>
  <w:style w:type="paragraph" w:styleId="Caption">
    <w:name w:val="caption"/>
    <w:basedOn w:val="Normal"/>
    <w:next w:val="Normal"/>
    <w:qFormat/>
    <w:rsid w:val="00CD0A76"/>
    <w:rPr>
      <w:b/>
      <w:bCs/>
      <w:color w:val="808080"/>
      <w:sz w:val="16"/>
      <w:szCs w:val="20"/>
    </w:rPr>
  </w:style>
  <w:style w:type="table" w:styleId="TableClassic1">
    <w:name w:val="Table Classic 1"/>
    <w:basedOn w:val="TableNormal"/>
    <w:locked/>
    <w:rsid w:val="00CD0A76"/>
    <w:pPr>
      <w:spacing w:before="120" w:after="12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e1">
    <w:name w:val="Style1"/>
    <w:basedOn w:val="TableNormal"/>
    <w:uiPriority w:val="99"/>
    <w:rsid w:val="00CD0A76"/>
    <w:tblPr>
      <w:tblBorders>
        <w:top w:val="single" w:sz="4" w:space="0" w:color="17365D" w:themeColor="text2" w:themeShade="BF"/>
        <w:bottom w:val="single" w:sz="4" w:space="0" w:color="17365D" w:themeColor="text2" w:themeShade="BF"/>
        <w:insideH w:val="single" w:sz="4" w:space="0" w:color="17365D" w:themeColor="text2" w:themeShade="BF"/>
      </w:tblBorders>
    </w:tblPr>
  </w:style>
  <w:style w:type="table" w:styleId="MediumList1-Accent4">
    <w:name w:val="Medium List 1 Accent 4"/>
    <w:basedOn w:val="TableNormal"/>
    <w:uiPriority w:val="65"/>
    <w:locked/>
    <w:rsid w:val="00CD0A76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Arial Black" w:eastAsia="Times New Roman" w:hAnsi="Arial Black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numbering" w:customStyle="1" w:styleId="Bullets">
    <w:name w:val="Bullets"/>
    <w:basedOn w:val="NoList"/>
    <w:locked/>
    <w:rsid w:val="00CD0A76"/>
    <w:pPr>
      <w:numPr>
        <w:numId w:val="7"/>
      </w:numPr>
    </w:pPr>
  </w:style>
  <w:style w:type="table" w:styleId="ColorfulGrid-Accent5">
    <w:name w:val="Colorful Grid Accent 5"/>
    <w:basedOn w:val="TableNormal"/>
    <w:uiPriority w:val="73"/>
    <w:locked/>
    <w:rsid w:val="00CD0A76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paragraph" w:customStyle="1" w:styleId="Bullettext">
    <w:name w:val="Bullet text"/>
    <w:basedOn w:val="Normal"/>
    <w:link w:val="BullettextChar"/>
    <w:autoRedefine/>
    <w:qFormat/>
    <w:rsid w:val="00CD0A76"/>
    <w:pPr>
      <w:numPr>
        <w:numId w:val="32"/>
      </w:numPr>
    </w:pPr>
  </w:style>
  <w:style w:type="character" w:customStyle="1" w:styleId="BullettextChar">
    <w:name w:val="Bullet text Char"/>
    <w:basedOn w:val="DefaultParagraphFont"/>
    <w:link w:val="Bullettext"/>
    <w:rsid w:val="00CD0A76"/>
    <w:rPr>
      <w:rFonts w:ascii="Arial" w:eastAsia="Arial" w:hAnsi="Arial" w:cs="Arial"/>
      <w:color w:val="000000"/>
      <w:szCs w:val="22"/>
      <w:lang w:val="en-AU"/>
    </w:rPr>
  </w:style>
  <w:style w:type="table" w:styleId="TableGrid">
    <w:name w:val="Table Grid"/>
    <w:aliases w:val="GBCA Table 1,GBCA Table"/>
    <w:basedOn w:val="TableNormal"/>
    <w:locked/>
    <w:rsid w:val="00CD0A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alics">
    <w:name w:val="Italics"/>
    <w:basedOn w:val="DefaultParagraphFont"/>
    <w:uiPriority w:val="1"/>
    <w:qFormat/>
    <w:rsid w:val="00CD0A76"/>
    <w:rPr>
      <w:i/>
    </w:rPr>
  </w:style>
  <w:style w:type="paragraph" w:styleId="List">
    <w:name w:val="List"/>
    <w:basedOn w:val="Normal"/>
    <w:rsid w:val="00CD0A76"/>
    <w:pPr>
      <w:numPr>
        <w:numId w:val="26"/>
      </w:numPr>
    </w:pPr>
  </w:style>
  <w:style w:type="character" w:customStyle="1" w:styleId="StyleBold">
    <w:name w:val="Style Bold"/>
    <w:basedOn w:val="DefaultParagraphFont"/>
    <w:rsid w:val="00CD0A76"/>
    <w:rPr>
      <w:b/>
      <w:bCs/>
    </w:rPr>
  </w:style>
  <w:style w:type="table" w:styleId="Table3Deffects1">
    <w:name w:val="Table 3D effects 1"/>
    <w:basedOn w:val="TableNormal"/>
    <w:locked/>
    <w:rsid w:val="00CD0A76"/>
    <w:pPr>
      <w:spacing w:before="120" w:after="120" w:line="276" w:lineRule="auto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locked/>
    <w:rsid w:val="00CD0A76"/>
    <w:pPr>
      <w:spacing w:before="120" w:after="120" w:line="276" w:lineRule="auto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aliases w:val="Body of text - Bullet point,List (1st level)"/>
    <w:basedOn w:val="Normal"/>
    <w:link w:val="ListParagraphChar"/>
    <w:uiPriority w:val="34"/>
    <w:qFormat/>
    <w:locked/>
    <w:rsid w:val="00CD0A76"/>
    <w:pPr>
      <w:ind w:left="720"/>
      <w:contextualSpacing/>
    </w:pPr>
  </w:style>
  <w:style w:type="paragraph" w:customStyle="1" w:styleId="Centered">
    <w:name w:val="Centered"/>
    <w:basedOn w:val="Normal"/>
    <w:rsid w:val="00CD0A76"/>
    <w:pPr>
      <w:jc w:val="center"/>
    </w:pPr>
    <w:rPr>
      <w:rFonts w:eastAsia="Times New Roman" w:cs="Times New Roman"/>
      <w:szCs w:val="20"/>
    </w:rPr>
  </w:style>
  <w:style w:type="table" w:styleId="Table3Deffects3">
    <w:name w:val="Table 3D effects 3"/>
    <w:basedOn w:val="TableNormal"/>
    <w:locked/>
    <w:rsid w:val="00CD0A76"/>
    <w:pPr>
      <w:spacing w:before="120" w:after="12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riterionsubheading">
    <w:name w:val="Criterion sub heading"/>
    <w:basedOn w:val="Heading2"/>
    <w:link w:val="CriterionsubheadingChar"/>
    <w:qFormat/>
    <w:rsid w:val="00CD0A76"/>
    <w:pPr>
      <w:numPr>
        <w:numId w:val="34"/>
      </w:numPr>
      <w:tabs>
        <w:tab w:val="left" w:pos="8364"/>
      </w:tabs>
    </w:pPr>
  </w:style>
  <w:style w:type="character" w:customStyle="1" w:styleId="Heading2Char">
    <w:name w:val="Heading 2 Char"/>
    <w:basedOn w:val="DefaultParagraphFont"/>
    <w:link w:val="Heading2"/>
    <w:rsid w:val="004B14B8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character" w:customStyle="1" w:styleId="CriterionsubheadingChar">
    <w:name w:val="Criterion sub heading Char"/>
    <w:basedOn w:val="Heading2Char"/>
    <w:link w:val="Criterionsubheading"/>
    <w:rsid w:val="00CD0A76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character" w:styleId="Strong">
    <w:name w:val="Strong"/>
    <w:aliases w:val="GBCA Document Text Bold"/>
    <w:basedOn w:val="DefaultParagraphFont"/>
    <w:qFormat/>
    <w:locked/>
    <w:rsid w:val="00CD0A76"/>
    <w:rPr>
      <w:rFonts w:ascii="Arial" w:hAnsi="Arial"/>
      <w:b/>
      <w:bCs/>
    </w:rPr>
  </w:style>
  <w:style w:type="paragraph" w:styleId="BodyText2">
    <w:name w:val="Body Text 2"/>
    <w:aliases w:val="GBCA Document Summary"/>
    <w:basedOn w:val="Normal"/>
    <w:link w:val="BodyText2Char"/>
    <w:autoRedefine/>
    <w:locked/>
    <w:rsid w:val="00CD0A76"/>
    <w:pPr>
      <w:pBdr>
        <w:top w:val="single" w:sz="24" w:space="12" w:color="1F497D" w:themeColor="text2"/>
        <w:bottom w:val="single" w:sz="4" w:space="12" w:color="1F497D" w:themeColor="text2"/>
      </w:pBdr>
    </w:pPr>
    <w:rPr>
      <w:b/>
    </w:rPr>
  </w:style>
  <w:style w:type="character" w:customStyle="1" w:styleId="BodyText2Char">
    <w:name w:val="Body Text 2 Char"/>
    <w:aliases w:val="GBCA Document Summary Char"/>
    <w:basedOn w:val="DefaultParagraphFont"/>
    <w:link w:val="BodyText2"/>
    <w:rsid w:val="00CD0A76"/>
    <w:rPr>
      <w:rFonts w:ascii="Arial" w:eastAsia="Arial" w:hAnsi="Arial" w:cs="Arial"/>
      <w:b/>
      <w:color w:val="000000"/>
      <w:szCs w:val="22"/>
      <w:lang w:val="en-AU"/>
    </w:rPr>
  </w:style>
  <w:style w:type="paragraph" w:styleId="BalloonText">
    <w:name w:val="Balloon Text"/>
    <w:basedOn w:val="Normal"/>
    <w:link w:val="BalloonTextChar"/>
    <w:locked/>
    <w:rsid w:val="00CD0A76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D0A76"/>
    <w:rPr>
      <w:rFonts w:ascii="Tahoma" w:eastAsia="Arial" w:hAnsi="Tahoma" w:cs="Tahoma"/>
      <w:color w:val="000000"/>
      <w:sz w:val="16"/>
      <w:szCs w:val="16"/>
      <w:lang w:val="en-AU"/>
    </w:rPr>
  </w:style>
  <w:style w:type="character" w:customStyle="1" w:styleId="DocumentTextGreenBold">
    <w:name w:val="Document Text Green Bold"/>
    <w:basedOn w:val="DefaultParagraphFont"/>
    <w:uiPriority w:val="1"/>
    <w:qFormat/>
    <w:rsid w:val="00CD0A76"/>
    <w:rPr>
      <w:b/>
      <w:color w:val="1F497D" w:themeColor="text2"/>
    </w:rPr>
  </w:style>
  <w:style w:type="character" w:customStyle="1" w:styleId="Heading3Char">
    <w:name w:val="Heading 3 Char"/>
    <w:basedOn w:val="DefaultParagraphFont"/>
    <w:link w:val="Heading3"/>
    <w:rsid w:val="00292FD7"/>
    <w:rPr>
      <w:rFonts w:ascii="Arial" w:eastAsia="Arial" w:hAnsi="Arial" w:cs="Arial"/>
      <w:bCs/>
      <w:caps/>
      <w:color w:val="365F91" w:themeColor="accent1" w:themeShade="BF"/>
      <w:sz w:val="28"/>
      <w:szCs w:val="28"/>
      <w:lang w:val="en-AU"/>
    </w:rPr>
  </w:style>
  <w:style w:type="paragraph" w:customStyle="1" w:styleId="Bluetext">
    <w:name w:val="Blue text"/>
    <w:basedOn w:val="Normal"/>
    <w:qFormat/>
    <w:rsid w:val="00CD0A76"/>
    <w:rPr>
      <w:color w:val="8064A2" w:themeColor="accent4"/>
    </w:rPr>
  </w:style>
  <w:style w:type="table" w:styleId="MediumGrid1-Accent1">
    <w:name w:val="Medium Grid 1 Accent 1"/>
    <w:basedOn w:val="TableNormal"/>
    <w:uiPriority w:val="67"/>
    <w:locked/>
    <w:rsid w:val="00CD0A76"/>
    <w:rPr>
      <w:rFonts w:asciiTheme="minorHAnsi" w:eastAsiaTheme="minorEastAsia" w:hAnsiTheme="minorHAnsi" w:cstheme="minorBidi"/>
      <w:sz w:val="22"/>
      <w:szCs w:val="22"/>
      <w:lang w:val="en-AU" w:eastAsia="en-AU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customStyle="1" w:styleId="DateIssue">
    <w:name w:val="Date Issue"/>
    <w:basedOn w:val="Normal"/>
    <w:qFormat/>
    <w:rsid w:val="00CD0A76"/>
    <w:pPr>
      <w:spacing w:line="336" w:lineRule="exact"/>
    </w:pPr>
    <w:rPr>
      <w:sz w:val="28"/>
    </w:rPr>
  </w:style>
  <w:style w:type="character" w:customStyle="1" w:styleId="ListParagraphChar">
    <w:name w:val="List Paragraph Char"/>
    <w:aliases w:val="Body of text - Bullet point Char,List (1st level) Char"/>
    <w:basedOn w:val="DefaultParagraphFont"/>
    <w:link w:val="ListParagraph"/>
    <w:uiPriority w:val="34"/>
    <w:rsid w:val="00CC3B44"/>
    <w:rPr>
      <w:rFonts w:ascii="Arial" w:eastAsia="Arial" w:hAnsi="Arial" w:cs="Arial"/>
      <w:color w:val="000000"/>
      <w:szCs w:val="22"/>
      <w:lang w:val="en-AU"/>
    </w:rPr>
  </w:style>
  <w:style w:type="paragraph" w:styleId="CommentText">
    <w:name w:val="annotation text"/>
    <w:basedOn w:val="Normal"/>
    <w:link w:val="CommentTextChar"/>
    <w:uiPriority w:val="99"/>
    <w:locked/>
    <w:rsid w:val="00CC3B44"/>
    <w:pPr>
      <w:spacing w:before="0" w:after="200"/>
    </w:pPr>
    <w:rPr>
      <w:rFonts w:eastAsiaTheme="minorHAnsi" w:cstheme="minorBidi"/>
      <w:color w:val="auto"/>
      <w:sz w:val="22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C3B44"/>
    <w:rPr>
      <w:rFonts w:ascii="Arial" w:eastAsiaTheme="minorHAnsi" w:hAnsi="Arial" w:cstheme="minorBidi"/>
      <w:sz w:val="22"/>
      <w:lang w:val="en-AU"/>
    </w:rPr>
  </w:style>
  <w:style w:type="character" w:styleId="CommentReference">
    <w:name w:val="annotation reference"/>
    <w:basedOn w:val="DefaultParagraphFont"/>
    <w:uiPriority w:val="99"/>
    <w:unhideWhenUsed/>
    <w:locked/>
    <w:rsid w:val="00CC3B44"/>
    <w:rPr>
      <w:sz w:val="16"/>
      <w:szCs w:val="16"/>
    </w:rPr>
  </w:style>
  <w:style w:type="paragraph" w:customStyle="1" w:styleId="BodyoftextBulletPoint">
    <w:name w:val="Body of text – Bullet Point"/>
    <w:basedOn w:val="Normal"/>
    <w:link w:val="BodyoftextBulletPointChar"/>
    <w:qFormat/>
    <w:rsid w:val="007E6C71"/>
    <w:pPr>
      <w:numPr>
        <w:numId w:val="37"/>
      </w:numPr>
      <w:spacing w:before="0" w:after="200"/>
    </w:pPr>
    <w:rPr>
      <w:rFonts w:asciiTheme="minorHAnsi" w:eastAsiaTheme="minorHAnsi" w:hAnsiTheme="minorHAnsi" w:cstheme="minorBidi"/>
      <w:color w:val="auto"/>
      <w:sz w:val="22"/>
    </w:rPr>
  </w:style>
  <w:style w:type="character" w:customStyle="1" w:styleId="BodyoftextBulletPointChar">
    <w:name w:val="Body of text – Bullet Point Char"/>
    <w:basedOn w:val="DefaultParagraphFont"/>
    <w:link w:val="BodyoftextBulletPoint"/>
    <w:rsid w:val="007E6C71"/>
    <w:rPr>
      <w:rFonts w:asciiTheme="minorHAnsi" w:eastAsiaTheme="minorHAnsi" w:hAnsiTheme="minorHAnsi" w:cstheme="minorBidi"/>
      <w:sz w:val="22"/>
      <w:szCs w:val="22"/>
      <w:lang w:val="en-AU"/>
    </w:rPr>
  </w:style>
  <w:style w:type="table" w:customStyle="1" w:styleId="GBCATable1">
    <w:name w:val="GBCA Table1"/>
    <w:basedOn w:val="TableNormal"/>
    <w:next w:val="TableGrid"/>
    <w:rsid w:val="00370BAD"/>
    <w:pPr>
      <w:spacing w:before="120" w:after="120"/>
    </w:pPr>
    <w:rPr>
      <w:rFonts w:ascii="Arial" w:hAnsi="Arial"/>
      <w:sz w:val="18"/>
      <w:lang w:val="en-AU" w:eastAsia="en-AU"/>
    </w:rPr>
    <w:tblPr>
      <w:tblStyleRowBandSize w:val="1"/>
      <w:tblBorders>
        <w:top w:val="single" w:sz="24" w:space="0" w:color="1F497D" w:themeColor="text2"/>
        <w:bottom w:val="single" w:sz="12" w:space="0" w:color="1F497D" w:themeColor="text2"/>
        <w:insideH w:val="dotted" w:sz="4" w:space="0" w:color="1F497D" w:themeColor="text2"/>
      </w:tblBorders>
      <w:tblCellMar>
        <w:left w:w="0" w:type="dxa"/>
        <w:right w:w="0" w:type="dxa"/>
      </w:tblCellMar>
    </w:tblPr>
    <w:tcPr>
      <w:shd w:val="clear" w:color="auto" w:fill="auto"/>
      <w:vAlign w:val="center"/>
    </w:tcPr>
    <w:tblStylePr w:type="firstRow">
      <w:rPr>
        <w:rFonts w:ascii="Arial" w:hAnsi="Arial"/>
        <w:b/>
        <w:color w:val="auto"/>
        <w:sz w:val="28"/>
      </w:rPr>
    </w:tblStylePr>
    <w:tblStylePr w:type="firstCol">
      <w:rPr>
        <w:rFonts w:ascii="Arial" w:hAnsi="Arial"/>
        <w:b/>
        <w:sz w:val="22"/>
      </w:rPr>
    </w:tblStylePr>
    <w:tblStylePr w:type="band1Horz">
      <w:pPr>
        <w:jc w:val="left"/>
      </w:pPr>
      <w:tblPr/>
      <w:tcPr>
        <w:vAlign w:val="top"/>
      </w:tcPr>
    </w:tblStylePr>
  </w:style>
  <w:style w:type="paragraph" w:styleId="Header">
    <w:name w:val="header"/>
    <w:basedOn w:val="Normal"/>
    <w:link w:val="HeaderChar"/>
    <w:locked/>
    <w:rsid w:val="0090676D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rsid w:val="0090676D"/>
    <w:rPr>
      <w:rFonts w:ascii="Arial" w:eastAsia="Arial" w:hAnsi="Arial" w:cs="Arial"/>
      <w:color w:val="000000"/>
      <w:szCs w:val="22"/>
      <w:lang w:val="en-AU"/>
    </w:rPr>
  </w:style>
  <w:style w:type="paragraph" w:styleId="Footer">
    <w:name w:val="footer"/>
    <w:basedOn w:val="Normal"/>
    <w:link w:val="FooterChar"/>
    <w:locked/>
    <w:rsid w:val="0090676D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rsid w:val="0090676D"/>
    <w:rPr>
      <w:rFonts w:ascii="Arial" w:eastAsia="Arial" w:hAnsi="Arial" w:cs="Arial"/>
      <w:color w:val="000000"/>
      <w:szCs w:val="22"/>
      <w:lang w:val="en-AU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locked/>
    <w:rsid w:val="001547B7"/>
    <w:pPr>
      <w:spacing w:before="120" w:after="120" w:line="240" w:lineRule="auto"/>
    </w:pPr>
    <w:rPr>
      <w:rFonts w:eastAsia="Arial" w:cs="Arial"/>
      <w:b/>
      <w:bCs/>
      <w:color w:val="000000"/>
      <w:sz w:val="20"/>
    </w:rPr>
  </w:style>
  <w:style w:type="character" w:customStyle="1" w:styleId="CommentSubjectChar">
    <w:name w:val="Comment Subject Char"/>
    <w:basedOn w:val="CommentTextChar"/>
    <w:link w:val="CommentSubject"/>
    <w:semiHidden/>
    <w:rsid w:val="001547B7"/>
    <w:rPr>
      <w:rFonts w:ascii="Arial" w:eastAsia="Arial" w:hAnsi="Arial" w:cs="Arial"/>
      <w:b/>
      <w:bCs/>
      <w:color w:val="000000"/>
      <w:sz w:val="22"/>
      <w:lang w:val="en-AU"/>
    </w:rPr>
  </w:style>
  <w:style w:type="paragraph" w:styleId="Revision">
    <w:name w:val="Revision"/>
    <w:hidden/>
    <w:uiPriority w:val="99"/>
    <w:semiHidden/>
    <w:rsid w:val="00F75B5B"/>
    <w:rPr>
      <w:rFonts w:ascii="Arial" w:eastAsia="Arial" w:hAnsi="Arial" w:cs="Arial"/>
      <w:color w:val="000000"/>
      <w:szCs w:val="22"/>
      <w:lang w:val="en-AU"/>
    </w:rPr>
  </w:style>
  <w:style w:type="paragraph" w:customStyle="1" w:styleId="paragraph">
    <w:name w:val="paragraph"/>
    <w:basedOn w:val="Normal"/>
    <w:rsid w:val="00240A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en-NZ" w:eastAsia="en-NZ"/>
    </w:rPr>
  </w:style>
  <w:style w:type="character" w:customStyle="1" w:styleId="normaltextrun">
    <w:name w:val="normaltextrun"/>
    <w:basedOn w:val="DefaultParagraphFont"/>
    <w:rsid w:val="00240AA6"/>
  </w:style>
  <w:style w:type="character" w:customStyle="1" w:styleId="eop">
    <w:name w:val="eop"/>
    <w:basedOn w:val="DefaultParagraphFont"/>
    <w:rsid w:val="00240AA6"/>
  </w:style>
  <w:style w:type="character" w:styleId="PlaceholderText">
    <w:name w:val="Placeholder Text"/>
    <w:basedOn w:val="DefaultParagraphFont"/>
    <w:uiPriority w:val="99"/>
    <w:semiHidden/>
    <w:locked/>
    <w:rsid w:val="00EC63A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055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30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486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109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923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31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54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759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862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9946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034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982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889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399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6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040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3972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4730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76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508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30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5330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341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791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31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157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236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255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529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425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79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576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366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222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9571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1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330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6683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73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373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1095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493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680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719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66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5240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816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273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807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862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622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708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950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9613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998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microsoft.com/office/2011/relationships/people" Target="peop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milagre.GBCAUS\AppData\Local\Microsoft\Windows\Temporary%20Internet%20Files\Content.MSO\15D7BAC2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7BFE2C228C743A8A6CAC044B2A20A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65A093-69EB-4F14-9BA6-064710158501}"/>
      </w:docPartPr>
      <w:docPartBody>
        <w:p w:rsidR="00BE0A3E" w:rsidRDefault="00E95506" w:rsidP="00E95506">
          <w:pPr>
            <w:pStyle w:val="C7BFE2C228C743A8A6CAC044B2A20A6B1"/>
          </w:pPr>
          <w:r w:rsidRPr="00631582">
            <w:rPr>
              <w:rStyle w:val="PlaceholderText"/>
              <w:sz w:val="22"/>
            </w:rPr>
            <w:t>Choose an item.</w:t>
          </w:r>
        </w:p>
      </w:docPartBody>
    </w:docPart>
    <w:docPart>
      <w:docPartPr>
        <w:name w:val="D1F24BCD2DC44F5ABE39618B9FB81B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B8FAEF-D5AB-4864-842F-A1C54FD914EA}"/>
      </w:docPartPr>
      <w:docPartBody>
        <w:p w:rsidR="00BE0A3E" w:rsidRDefault="00E95506" w:rsidP="00E95506">
          <w:pPr>
            <w:pStyle w:val="D1F24BCD2DC44F5ABE39618B9FB81BF41"/>
          </w:pPr>
          <w:r w:rsidRPr="00631582">
            <w:rPr>
              <w:rStyle w:val="PlaceholderText"/>
              <w:sz w:val="22"/>
            </w:rPr>
            <w:t>Choose an item.</w:t>
          </w:r>
        </w:p>
      </w:docPartBody>
    </w:docPart>
    <w:docPart>
      <w:docPartPr>
        <w:name w:val="B25EB4BEC4FC4B4AB20BBAEDB35A0A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0ED958-CF7B-4DC8-917C-5360FA3446CE}"/>
      </w:docPartPr>
      <w:docPartBody>
        <w:p w:rsidR="00BE0A3E" w:rsidRDefault="00E95506" w:rsidP="00E95506">
          <w:pPr>
            <w:pStyle w:val="B25EB4BEC4FC4B4AB20BBAEDB35A0A381"/>
          </w:pPr>
          <w:r w:rsidRPr="00631582">
            <w:rPr>
              <w:rStyle w:val="PlaceholderText"/>
              <w:sz w:val="22"/>
            </w:rPr>
            <w:t>Choose an item.</w:t>
          </w:r>
        </w:p>
      </w:docPartBody>
    </w:docPart>
    <w:docPart>
      <w:docPartPr>
        <w:name w:val="58EF15A6D9574F5ABC69156C2DFFF3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EF1C67-98A9-459F-ABB7-3CB06BC8BE03}"/>
      </w:docPartPr>
      <w:docPartBody>
        <w:p w:rsidR="00BE0A3E" w:rsidRDefault="00E95506" w:rsidP="00E95506">
          <w:pPr>
            <w:pStyle w:val="58EF15A6D9574F5ABC69156C2DFFF3681"/>
          </w:pPr>
          <w:r w:rsidRPr="00631582">
            <w:rPr>
              <w:rStyle w:val="PlaceholderText"/>
              <w:sz w:val="22"/>
            </w:rPr>
            <w:t>Click or tap here to enter text.</w:t>
          </w:r>
        </w:p>
      </w:docPartBody>
    </w:docPart>
    <w:docPart>
      <w:docPartPr>
        <w:name w:val="73C2108EF7A24E7A947513095DB1B38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BE845F-0C4D-4699-AC01-2613727687FD}"/>
      </w:docPartPr>
      <w:docPartBody>
        <w:p w:rsidR="00BE0A3E" w:rsidRDefault="00E95506" w:rsidP="00E95506">
          <w:pPr>
            <w:pStyle w:val="73C2108EF7A24E7A947513095DB1B38C1"/>
          </w:pPr>
          <w:r w:rsidRPr="00631582">
            <w:rPr>
              <w:rStyle w:val="PlaceholderText"/>
              <w:sz w:val="22"/>
            </w:rPr>
            <w:t>Click or tap here to enter text.</w:t>
          </w:r>
        </w:p>
      </w:docPartBody>
    </w:docPart>
    <w:docPart>
      <w:docPartPr>
        <w:name w:val="2818F20D408644ACBD1E1BBF8C2AF8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640567-5887-4819-8843-743EB412C188}"/>
      </w:docPartPr>
      <w:docPartBody>
        <w:p w:rsidR="00BE0A3E" w:rsidRDefault="00E95506" w:rsidP="00E95506">
          <w:pPr>
            <w:pStyle w:val="2818F20D408644ACBD1E1BBF8C2AF82A1"/>
          </w:pPr>
          <w:r w:rsidRPr="00631582">
            <w:rPr>
              <w:rStyle w:val="PlaceholderText"/>
              <w:sz w:val="22"/>
            </w:rPr>
            <w:t>Click or tap here to enter text.</w:t>
          </w:r>
        </w:p>
      </w:docPartBody>
    </w:docPart>
    <w:docPart>
      <w:docPartPr>
        <w:name w:val="E0957E7308E347EDBA55C6CAB827DB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E2F24A-1377-4AEC-B6D5-C3E990D1646F}"/>
      </w:docPartPr>
      <w:docPartBody>
        <w:p w:rsidR="00BE0A3E" w:rsidRDefault="00E95506" w:rsidP="00E95506">
          <w:pPr>
            <w:pStyle w:val="E0957E7308E347EDBA55C6CAB827DB03"/>
          </w:pPr>
          <w:r w:rsidRPr="002F26F4">
            <w:rPr>
              <w:rStyle w:val="PlaceholderText"/>
            </w:rPr>
            <w:t>Choose an item.</w:t>
          </w:r>
        </w:p>
      </w:docPartBody>
    </w:docPart>
    <w:docPart>
      <w:docPartPr>
        <w:name w:val="F0363DBECA84487281CD8C7D30A483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6691AF-9CB1-4E31-883D-C747AB7F6D3C}"/>
      </w:docPartPr>
      <w:docPartBody>
        <w:p w:rsidR="00BE0A3E" w:rsidRDefault="00E95506" w:rsidP="00E95506">
          <w:pPr>
            <w:pStyle w:val="F0363DBECA84487281CD8C7D30A48385"/>
          </w:pPr>
          <w:r w:rsidRPr="00631582">
            <w:rPr>
              <w:rStyle w:val="PlaceholderText"/>
              <w:sz w:val="22"/>
            </w:rPr>
            <w:t>Choose an item.</w:t>
          </w:r>
        </w:p>
      </w:docPartBody>
    </w:docPart>
    <w:docPart>
      <w:docPartPr>
        <w:name w:val="6210B073DE444889BC36C378335A117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C62EEF-4CEC-4D25-8E8B-00C4EF951DDC}"/>
      </w:docPartPr>
      <w:docPartBody>
        <w:p w:rsidR="00BE0A3E" w:rsidRDefault="00E95506" w:rsidP="00E95506">
          <w:pPr>
            <w:pStyle w:val="6210B073DE444889BC36C378335A117C"/>
          </w:pPr>
          <w:r w:rsidRPr="00631582">
            <w:rPr>
              <w:rStyle w:val="PlaceholderText"/>
              <w:sz w:val="22"/>
            </w:rPr>
            <w:t>Choose an item.</w:t>
          </w:r>
        </w:p>
      </w:docPartBody>
    </w:docPart>
    <w:docPart>
      <w:docPartPr>
        <w:name w:val="61BF4D02BAF54F87877AC3E9D50ECC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54AF2B-38B2-4044-8ABD-24ADF02654D5}"/>
      </w:docPartPr>
      <w:docPartBody>
        <w:p w:rsidR="00BE0A3E" w:rsidRDefault="00E95506" w:rsidP="00E95506">
          <w:pPr>
            <w:pStyle w:val="61BF4D02BAF54F87877AC3E9D50ECC7A"/>
          </w:pPr>
          <w:r w:rsidRPr="00631582">
            <w:rPr>
              <w:rStyle w:val="PlaceholderText"/>
              <w:sz w:val="22"/>
            </w:rPr>
            <w:t>Click or tap here to enter text.</w:t>
          </w:r>
        </w:p>
      </w:docPartBody>
    </w:docPart>
    <w:docPart>
      <w:docPartPr>
        <w:name w:val="BD614E7F26AC4FE59EE3F1AA8D5D55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8F7CBA-4ED6-4E55-8D99-3C6E2DBE1040}"/>
      </w:docPartPr>
      <w:docPartBody>
        <w:p w:rsidR="00BE0A3E" w:rsidRDefault="00E95506" w:rsidP="00E95506">
          <w:pPr>
            <w:pStyle w:val="BD614E7F26AC4FE59EE3F1AA8D5D55E6"/>
          </w:pPr>
          <w:r w:rsidRPr="00631582">
            <w:rPr>
              <w:rStyle w:val="PlaceholderText"/>
              <w:sz w:val="22"/>
            </w:rPr>
            <w:t>Click or tap here to enter text.</w:t>
          </w:r>
        </w:p>
      </w:docPartBody>
    </w:docPart>
    <w:docPart>
      <w:docPartPr>
        <w:name w:val="DF7E67F923AF417ABF2BE43630A8FB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4BAAD0-0929-4923-8C94-8DA8BBF9D25E}"/>
      </w:docPartPr>
      <w:docPartBody>
        <w:p w:rsidR="00BE0A3E" w:rsidRDefault="00E95506" w:rsidP="00E95506">
          <w:pPr>
            <w:pStyle w:val="DF7E67F923AF417ABF2BE43630A8FB7F"/>
          </w:pPr>
          <w:r w:rsidRPr="00631582">
            <w:rPr>
              <w:rStyle w:val="PlaceholderText"/>
              <w:sz w:val="22"/>
            </w:rPr>
            <w:t>Choose an item.</w:t>
          </w:r>
        </w:p>
      </w:docPartBody>
    </w:docPart>
    <w:docPart>
      <w:docPartPr>
        <w:name w:val="0FB63DD066514844AAE426BADAC806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805553-ECF7-4AAD-837F-B0E4DDA5D709}"/>
      </w:docPartPr>
      <w:docPartBody>
        <w:p w:rsidR="00BE0A3E" w:rsidRDefault="00E95506" w:rsidP="00E95506">
          <w:pPr>
            <w:pStyle w:val="0FB63DD066514844AAE426BADAC806CB"/>
          </w:pPr>
          <w:r w:rsidRPr="00631582">
            <w:rPr>
              <w:rStyle w:val="PlaceholderText"/>
              <w:sz w:val="22"/>
            </w:rPr>
            <w:t>Choose an item.</w:t>
          </w:r>
        </w:p>
      </w:docPartBody>
    </w:docPart>
    <w:docPart>
      <w:docPartPr>
        <w:name w:val="AD86E61D5DFA4D9D97E442267047C2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84B1BC-D292-42B7-A29A-DA0053DB899B}"/>
      </w:docPartPr>
      <w:docPartBody>
        <w:p w:rsidR="00BE0A3E" w:rsidRDefault="00E95506" w:rsidP="00E95506">
          <w:pPr>
            <w:pStyle w:val="AD86E61D5DFA4D9D97E442267047C201"/>
          </w:pPr>
          <w:r w:rsidRPr="00631582">
            <w:rPr>
              <w:rStyle w:val="PlaceholderText"/>
              <w:sz w:val="22"/>
            </w:rPr>
            <w:t>Choose an item.</w:t>
          </w:r>
        </w:p>
      </w:docPartBody>
    </w:docPart>
    <w:docPart>
      <w:docPartPr>
        <w:name w:val="565E0AC027BE4DAFA8D2DC1D637B6B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9F397D-129F-4B0C-8080-A8816A28B507}"/>
      </w:docPartPr>
      <w:docPartBody>
        <w:p w:rsidR="00BE0A3E" w:rsidRDefault="00E95506" w:rsidP="00E95506">
          <w:pPr>
            <w:pStyle w:val="565E0AC027BE4DAFA8D2DC1D637B6BF4"/>
          </w:pPr>
          <w:r w:rsidRPr="00631582">
            <w:rPr>
              <w:rStyle w:val="PlaceholderText"/>
              <w:sz w:val="22"/>
            </w:rPr>
            <w:t>Choose an item.</w:t>
          </w:r>
        </w:p>
      </w:docPartBody>
    </w:docPart>
    <w:docPart>
      <w:docPartPr>
        <w:name w:val="A84A24484AE54816BE35B0A80465EE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3C63F4-5921-4BFD-BED6-5865534379EF}"/>
      </w:docPartPr>
      <w:docPartBody>
        <w:p w:rsidR="00BE0A3E" w:rsidRDefault="00E95506" w:rsidP="00E95506">
          <w:pPr>
            <w:pStyle w:val="A84A24484AE54816BE35B0A80465EECB"/>
          </w:pPr>
          <w:r w:rsidRPr="00631582">
            <w:rPr>
              <w:rStyle w:val="PlaceholderText"/>
              <w:sz w:val="22"/>
            </w:rPr>
            <w:t>Choose an item.</w:t>
          </w:r>
        </w:p>
      </w:docPartBody>
    </w:docPart>
    <w:docPart>
      <w:docPartPr>
        <w:name w:val="36705C241C7A4FE890DA46BBAA0B17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3C4BAB-2EAB-45C2-9123-B3892D0DDC80}"/>
      </w:docPartPr>
      <w:docPartBody>
        <w:p w:rsidR="00BE0A3E" w:rsidRDefault="00E95506" w:rsidP="00E95506">
          <w:pPr>
            <w:pStyle w:val="36705C241C7A4FE890DA46BBAA0B17BA"/>
          </w:pPr>
          <w:r w:rsidRPr="00631582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D4868A98F33432FAA212D7EE56B2CC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5A2246-6B1F-4526-AFC8-6BBD9C90366A}"/>
      </w:docPartPr>
      <w:docPartBody>
        <w:p w:rsidR="00BE0A3E" w:rsidRDefault="00E95506" w:rsidP="00E95506">
          <w:pPr>
            <w:pStyle w:val="BD4868A98F33432FAA212D7EE56B2CC0"/>
          </w:pPr>
          <w:r w:rsidRPr="00631582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760C47B09E7416CB8D0AEB2927E235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2D81C5-87AE-47C2-ADCD-13EAB5667019}"/>
      </w:docPartPr>
      <w:docPartBody>
        <w:p w:rsidR="00BE0A3E" w:rsidRDefault="00E95506" w:rsidP="00E95506">
          <w:pPr>
            <w:pStyle w:val="D760C47B09E7416CB8D0AEB2927E2350"/>
          </w:pPr>
          <w:r w:rsidRPr="00631582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37AE6A11116434CA9F8576EEF407F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1AB5A4-6424-44A7-BD40-A852E311AB36}"/>
      </w:docPartPr>
      <w:docPartBody>
        <w:p w:rsidR="00BE0A3E" w:rsidRDefault="00E95506" w:rsidP="00E95506">
          <w:pPr>
            <w:pStyle w:val="037AE6A11116434CA9F8576EEF407FA8"/>
          </w:pPr>
          <w:r w:rsidRPr="00631582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43ABC3687854BE2A9C47A6474F829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3F2615-1360-4592-9AD4-51AA7734EF2E}"/>
      </w:docPartPr>
      <w:docPartBody>
        <w:p w:rsidR="00BE0A3E" w:rsidRDefault="00E95506" w:rsidP="00E95506">
          <w:pPr>
            <w:pStyle w:val="F43ABC3687854BE2A9C47A6474F829BD"/>
          </w:pPr>
          <w:r w:rsidRPr="00631582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6CCC93039FE4845B4D7EFF5F2F018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01FC9C-CF15-4D7B-8D73-AA9732081ED1}"/>
      </w:docPartPr>
      <w:docPartBody>
        <w:p w:rsidR="00BE0A3E" w:rsidRDefault="00E95506" w:rsidP="00E95506">
          <w:pPr>
            <w:pStyle w:val="66CCC93039FE4845B4D7EFF5F2F01869"/>
          </w:pPr>
          <w:r w:rsidRPr="00631582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EE1F2F7612F4D5182C6BB472A39CF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C62E394-0CCC-4941-9542-4CB1C866D5B9}"/>
      </w:docPartPr>
      <w:docPartBody>
        <w:p w:rsidR="00BE0A3E" w:rsidRDefault="00E95506" w:rsidP="00E95506">
          <w:pPr>
            <w:pStyle w:val="FEE1F2F7612F4D5182C6BB472A39CF6F"/>
          </w:pPr>
          <w:r w:rsidRPr="00631582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E92A2C5ABCC4AECA4D07A6A80EC4E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6B5E2C-D7EE-4427-B8D2-95D6346E1CE4}"/>
      </w:docPartPr>
      <w:docPartBody>
        <w:p w:rsidR="00BE0A3E" w:rsidRDefault="00E95506" w:rsidP="00E95506">
          <w:pPr>
            <w:pStyle w:val="3E92A2C5ABCC4AECA4D07A6A80EC4EC7"/>
          </w:pPr>
          <w:r w:rsidRPr="00631582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EAA5627C7534AFE89A4CEFA81D3FE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F3E792-DA65-41CC-84F0-C95F8CE246BF}"/>
      </w:docPartPr>
      <w:docPartBody>
        <w:p w:rsidR="00BE0A3E" w:rsidRDefault="00E95506" w:rsidP="00E95506">
          <w:pPr>
            <w:pStyle w:val="5EAA5627C7534AFE89A4CEFA81D3FEA1"/>
          </w:pPr>
          <w:r w:rsidRPr="00631582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BA9C2A078044DDE8DEA2C3953569C5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7276EE-8400-4CB5-8070-8DEE98FFF5A3}"/>
      </w:docPartPr>
      <w:docPartBody>
        <w:p w:rsidR="00BE0A3E" w:rsidRDefault="00E95506" w:rsidP="00E95506">
          <w:pPr>
            <w:pStyle w:val="6BA9C2A078044DDE8DEA2C3953569C50"/>
          </w:pPr>
          <w:r w:rsidRPr="00631582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0592382E33848428CE838C59875857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7D7290-F860-498E-A95B-77BECBFCEBAB}"/>
      </w:docPartPr>
      <w:docPartBody>
        <w:p w:rsidR="00BE0A3E" w:rsidRDefault="00E95506" w:rsidP="00E95506">
          <w:pPr>
            <w:pStyle w:val="90592382E33848428CE838C59875857C"/>
          </w:pPr>
          <w:r w:rsidRPr="00631582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A401920131F4C6689A233B508B8A2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37711D-1AE4-43B5-BFDD-A5B98658C772}"/>
      </w:docPartPr>
      <w:docPartBody>
        <w:p w:rsidR="00BE0A3E" w:rsidRDefault="00E95506" w:rsidP="00E95506">
          <w:pPr>
            <w:pStyle w:val="DA401920131F4C6689A233B508B8A245"/>
          </w:pPr>
          <w:r w:rsidRPr="00631582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E2BB71BF0C844FEAD658167505B9B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99404F-7A47-42E5-9CDE-143C16B50F25}"/>
      </w:docPartPr>
      <w:docPartBody>
        <w:p w:rsidR="00BE0A3E" w:rsidRDefault="00E95506" w:rsidP="00E95506">
          <w:pPr>
            <w:pStyle w:val="3E2BB71BF0C844FEAD658167505B9BCD"/>
          </w:pPr>
          <w:r w:rsidRPr="00631582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EABD7705BF245E79F9837B694F95E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806AAF-80E3-4B58-BA9E-44C49C4936AA}"/>
      </w:docPartPr>
      <w:docPartBody>
        <w:p w:rsidR="00BE0A3E" w:rsidRDefault="00E95506" w:rsidP="00E95506">
          <w:pPr>
            <w:pStyle w:val="7EABD7705BF245E79F9837B694F95EF4"/>
          </w:pPr>
          <w:r w:rsidRPr="00631582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73D130AF34243B9882FACFEC51931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152F8C-BE0E-4B33-9178-E5FFBE609DCE}"/>
      </w:docPartPr>
      <w:docPartBody>
        <w:p w:rsidR="00BE0A3E" w:rsidRDefault="00E95506" w:rsidP="00E95506">
          <w:pPr>
            <w:pStyle w:val="F73D130AF34243B9882FACFEC519312B"/>
          </w:pPr>
          <w:r w:rsidRPr="00631582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2F7094276954E0582611BFCA684F1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44680D-134F-4B4B-9084-AEE67FE7F09D}"/>
      </w:docPartPr>
      <w:docPartBody>
        <w:p w:rsidR="00BE0A3E" w:rsidRDefault="00E95506" w:rsidP="00E95506">
          <w:pPr>
            <w:pStyle w:val="22F7094276954E0582611BFCA684F1A1"/>
          </w:pPr>
          <w:r w:rsidRPr="00631582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9A3B457F2BA47AAB448DAAB453A8D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C1E320-C704-4A13-BB99-823D41143067}"/>
      </w:docPartPr>
      <w:docPartBody>
        <w:p w:rsidR="00BE0A3E" w:rsidRDefault="00E95506" w:rsidP="00E95506">
          <w:pPr>
            <w:pStyle w:val="39A3B457F2BA47AAB448DAAB453A8DD6"/>
          </w:pPr>
          <w:r w:rsidRPr="00631582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90BAC8976DC492499853F255BCEEC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1DE362-7E85-45AC-8E1E-7BB7A27DC4C4}"/>
      </w:docPartPr>
      <w:docPartBody>
        <w:p w:rsidR="00BE0A3E" w:rsidRDefault="00E95506" w:rsidP="00E95506">
          <w:pPr>
            <w:pStyle w:val="B90BAC8976DC492499853F255BCEEC02"/>
          </w:pPr>
          <w:r w:rsidRPr="00631582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B3AB74F8B00469C9FA16AECACFCCC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96C183-9B20-4BE3-8104-4EDF6577BAE4}"/>
      </w:docPartPr>
      <w:docPartBody>
        <w:p w:rsidR="00000000" w:rsidRDefault="005E5C45" w:rsidP="005E5C45">
          <w:pPr>
            <w:pStyle w:val="4B3AB74F8B00469C9FA16AECACFCCC87"/>
          </w:pPr>
          <w:r w:rsidRPr="00631582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8EA3273C6194582A9863C41CD4F729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0169E7-952E-4401-B32A-A1C086360BF5}"/>
      </w:docPartPr>
      <w:docPartBody>
        <w:p w:rsidR="00000000" w:rsidRDefault="005E5C45" w:rsidP="005E5C45">
          <w:pPr>
            <w:pStyle w:val="C8EA3273C6194582A9863C41CD4F7292"/>
          </w:pPr>
          <w:r w:rsidRPr="00631582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19F0C6210D64C85BB905234D0C6A9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5FEE21-BF66-4BDC-A5E5-B0042E95E104}"/>
      </w:docPartPr>
      <w:docPartBody>
        <w:p w:rsidR="00000000" w:rsidRDefault="005E5C45" w:rsidP="005E5C45">
          <w:pPr>
            <w:pStyle w:val="519F0C6210D64C85BB905234D0C6A9E8"/>
          </w:pPr>
          <w:r w:rsidRPr="00631582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F2512BA1C4945B8B1FC1D1C90D56F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6BED51-B935-4D0B-892E-EA1CC2BACE23}"/>
      </w:docPartPr>
      <w:docPartBody>
        <w:p w:rsidR="00000000" w:rsidRDefault="005E5C45" w:rsidP="005E5C45">
          <w:pPr>
            <w:pStyle w:val="0F2512BA1C4945B8B1FC1D1C90D56F18"/>
          </w:pPr>
          <w:r w:rsidRPr="00631582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1D513D87DB3473CAE75AC66A9E47B9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57C6C89-EAEF-481A-90FB-37F317D3574A}"/>
      </w:docPartPr>
      <w:docPartBody>
        <w:p w:rsidR="00000000" w:rsidRDefault="005E5C45" w:rsidP="005E5C45">
          <w:pPr>
            <w:pStyle w:val="31D513D87DB3473CAE75AC66A9E47B92"/>
          </w:pPr>
          <w:r w:rsidRPr="00631582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FD3032B31164CEDAF3B115DDC4EA8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325E41-FB9F-42D3-A038-A135281F600A}"/>
      </w:docPartPr>
      <w:docPartBody>
        <w:p w:rsidR="00000000" w:rsidRDefault="005E5C45" w:rsidP="005E5C45">
          <w:pPr>
            <w:pStyle w:val="1FD3032B31164CEDAF3B115DDC4EA896"/>
          </w:pPr>
          <w:r w:rsidRPr="00631582">
            <w:rPr>
              <w:rStyle w:val="PlaceholderText"/>
            </w:rPr>
            <w:t>Choose an item.</w:t>
          </w:r>
        </w:p>
      </w:docPartBody>
    </w:docPart>
    <w:docPart>
      <w:docPartPr>
        <w:name w:val="BB427251C35E41A685E5C11E98466F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030064-2850-46FD-A61E-EA947D779D41}"/>
      </w:docPartPr>
      <w:docPartBody>
        <w:p w:rsidR="00000000" w:rsidRDefault="005E5C45" w:rsidP="005E5C45">
          <w:pPr>
            <w:pStyle w:val="BB427251C35E41A685E5C11E98466FB2"/>
          </w:pPr>
          <w:r w:rsidRPr="00631582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1A04928A9554433B719BF3F50CE11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7BB092-B7B9-4304-80D7-68C61412742C}"/>
      </w:docPartPr>
      <w:docPartBody>
        <w:p w:rsidR="00000000" w:rsidRDefault="005E5C45" w:rsidP="005E5C45">
          <w:pPr>
            <w:pStyle w:val="61A04928A9554433B719BF3F50CE1157"/>
          </w:pPr>
          <w:r w:rsidRPr="00631582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5506"/>
    <w:rsid w:val="005E5C45"/>
    <w:rsid w:val="00754494"/>
    <w:rsid w:val="00B94BFC"/>
    <w:rsid w:val="00BE0A3E"/>
    <w:rsid w:val="00E44C5E"/>
    <w:rsid w:val="00E95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E5C45"/>
    <w:rPr>
      <w:color w:val="808080"/>
    </w:rPr>
  </w:style>
  <w:style w:type="paragraph" w:customStyle="1" w:styleId="4B3AB74F8B00469C9FA16AECACFCCC87">
    <w:name w:val="4B3AB74F8B00469C9FA16AECACFCCC87"/>
    <w:rsid w:val="005E5C45"/>
    <w:rPr>
      <w:lang w:eastAsia="zh-CN"/>
    </w:rPr>
  </w:style>
  <w:style w:type="paragraph" w:customStyle="1" w:styleId="C8EA3273C6194582A9863C41CD4F7292">
    <w:name w:val="C8EA3273C6194582A9863C41CD4F7292"/>
    <w:rsid w:val="005E5C45"/>
    <w:rPr>
      <w:lang w:eastAsia="zh-CN"/>
    </w:rPr>
  </w:style>
  <w:style w:type="paragraph" w:customStyle="1" w:styleId="14320F60123B4705A0568F179BE598AA">
    <w:name w:val="14320F60123B4705A0568F179BE598AA"/>
    <w:rsid w:val="005E5C45"/>
    <w:rPr>
      <w:lang w:eastAsia="zh-CN"/>
    </w:rPr>
  </w:style>
  <w:style w:type="paragraph" w:customStyle="1" w:styleId="076A65744D224EB6806DF5B629980970">
    <w:name w:val="076A65744D224EB6806DF5B629980970"/>
    <w:rsid w:val="005E5C45"/>
    <w:rPr>
      <w:lang w:eastAsia="zh-CN"/>
    </w:rPr>
  </w:style>
  <w:style w:type="paragraph" w:customStyle="1" w:styleId="519F0C6210D64C85BB905234D0C6A9E8">
    <w:name w:val="519F0C6210D64C85BB905234D0C6A9E8"/>
    <w:rsid w:val="005E5C45"/>
    <w:rPr>
      <w:lang w:eastAsia="zh-CN"/>
    </w:rPr>
  </w:style>
  <w:style w:type="paragraph" w:customStyle="1" w:styleId="0F2512BA1C4945B8B1FC1D1C90D56F18">
    <w:name w:val="0F2512BA1C4945B8B1FC1D1C90D56F18"/>
    <w:rsid w:val="005E5C45"/>
    <w:rPr>
      <w:lang w:eastAsia="zh-CN"/>
    </w:rPr>
  </w:style>
  <w:style w:type="paragraph" w:customStyle="1" w:styleId="E0957E7308E347EDBA55C6CAB827DB03">
    <w:name w:val="E0957E7308E347EDBA55C6CAB827DB03"/>
    <w:rsid w:val="00E95506"/>
    <w:pPr>
      <w:spacing w:before="120" w:after="120" w:line="276" w:lineRule="auto"/>
    </w:pPr>
    <w:rPr>
      <w:rFonts w:ascii="Arial" w:eastAsia="Arial" w:hAnsi="Arial" w:cs="Arial"/>
      <w:color w:val="000000"/>
      <w:sz w:val="20"/>
      <w:lang w:val="en-AU" w:eastAsia="en-US"/>
    </w:rPr>
  </w:style>
  <w:style w:type="paragraph" w:customStyle="1" w:styleId="F0363DBECA84487281CD8C7D30A48385">
    <w:name w:val="F0363DBECA84487281CD8C7D30A48385"/>
    <w:rsid w:val="00E95506"/>
    <w:pPr>
      <w:spacing w:before="120" w:after="120" w:line="276" w:lineRule="auto"/>
    </w:pPr>
    <w:rPr>
      <w:rFonts w:ascii="Arial" w:eastAsia="Arial" w:hAnsi="Arial" w:cs="Arial"/>
      <w:color w:val="000000"/>
      <w:sz w:val="20"/>
      <w:lang w:val="en-AU" w:eastAsia="en-US"/>
    </w:rPr>
  </w:style>
  <w:style w:type="paragraph" w:customStyle="1" w:styleId="C7BFE2C228C743A8A6CAC044B2A20A6B1">
    <w:name w:val="C7BFE2C228C743A8A6CAC044B2A20A6B1"/>
    <w:rsid w:val="00E95506"/>
    <w:pPr>
      <w:spacing w:before="120" w:after="120" w:line="276" w:lineRule="auto"/>
    </w:pPr>
    <w:rPr>
      <w:rFonts w:ascii="Arial" w:eastAsia="Arial" w:hAnsi="Arial" w:cs="Arial"/>
      <w:color w:val="000000"/>
      <w:sz w:val="20"/>
      <w:lang w:val="en-AU" w:eastAsia="en-US"/>
    </w:rPr>
  </w:style>
  <w:style w:type="paragraph" w:customStyle="1" w:styleId="6210B073DE444889BC36C378335A117C">
    <w:name w:val="6210B073DE444889BC36C378335A117C"/>
    <w:rsid w:val="00E95506"/>
    <w:pPr>
      <w:spacing w:before="120" w:after="120" w:line="276" w:lineRule="auto"/>
    </w:pPr>
    <w:rPr>
      <w:rFonts w:ascii="Arial" w:eastAsia="Arial" w:hAnsi="Arial" w:cs="Arial"/>
      <w:color w:val="000000"/>
      <w:sz w:val="20"/>
      <w:lang w:val="en-AU" w:eastAsia="en-US"/>
    </w:rPr>
  </w:style>
  <w:style w:type="paragraph" w:customStyle="1" w:styleId="61BF4D02BAF54F87877AC3E9D50ECC7A">
    <w:name w:val="61BF4D02BAF54F87877AC3E9D50ECC7A"/>
    <w:rsid w:val="00E95506"/>
    <w:pPr>
      <w:spacing w:before="120" w:after="120" w:line="276" w:lineRule="auto"/>
    </w:pPr>
    <w:rPr>
      <w:rFonts w:ascii="Arial" w:eastAsia="Arial" w:hAnsi="Arial" w:cs="Arial"/>
      <w:color w:val="000000"/>
      <w:sz w:val="20"/>
      <w:lang w:val="en-AU" w:eastAsia="en-US"/>
    </w:rPr>
  </w:style>
  <w:style w:type="paragraph" w:customStyle="1" w:styleId="BD614E7F26AC4FE59EE3F1AA8D5D55E6">
    <w:name w:val="BD614E7F26AC4FE59EE3F1AA8D5D55E6"/>
    <w:rsid w:val="00E95506"/>
    <w:pPr>
      <w:spacing w:before="120" w:after="120" w:line="276" w:lineRule="auto"/>
    </w:pPr>
    <w:rPr>
      <w:rFonts w:ascii="Arial" w:eastAsia="Arial" w:hAnsi="Arial" w:cs="Arial"/>
      <w:color w:val="000000"/>
      <w:sz w:val="20"/>
      <w:lang w:val="en-AU" w:eastAsia="en-US"/>
    </w:rPr>
  </w:style>
  <w:style w:type="paragraph" w:customStyle="1" w:styleId="DF7E67F923AF417ABF2BE43630A8FB7F">
    <w:name w:val="DF7E67F923AF417ABF2BE43630A8FB7F"/>
    <w:rsid w:val="00E95506"/>
    <w:pPr>
      <w:spacing w:before="120" w:after="120" w:line="276" w:lineRule="auto"/>
    </w:pPr>
    <w:rPr>
      <w:rFonts w:ascii="Arial" w:eastAsia="Arial" w:hAnsi="Arial" w:cs="Arial"/>
      <w:color w:val="000000"/>
      <w:sz w:val="20"/>
      <w:lang w:val="en-AU" w:eastAsia="en-US"/>
    </w:rPr>
  </w:style>
  <w:style w:type="paragraph" w:customStyle="1" w:styleId="0FB63DD066514844AAE426BADAC806CB">
    <w:name w:val="0FB63DD066514844AAE426BADAC806CB"/>
    <w:rsid w:val="00E95506"/>
    <w:pPr>
      <w:spacing w:before="120" w:after="120" w:line="276" w:lineRule="auto"/>
    </w:pPr>
    <w:rPr>
      <w:rFonts w:ascii="Arial" w:eastAsia="Arial" w:hAnsi="Arial" w:cs="Arial"/>
      <w:color w:val="000000"/>
      <w:sz w:val="20"/>
      <w:lang w:val="en-AU" w:eastAsia="en-US"/>
    </w:rPr>
  </w:style>
  <w:style w:type="paragraph" w:customStyle="1" w:styleId="AD86E61D5DFA4D9D97E442267047C201">
    <w:name w:val="AD86E61D5DFA4D9D97E442267047C201"/>
    <w:rsid w:val="00E95506"/>
    <w:pPr>
      <w:spacing w:before="120" w:after="120" w:line="276" w:lineRule="auto"/>
    </w:pPr>
    <w:rPr>
      <w:rFonts w:ascii="Arial" w:eastAsia="Arial" w:hAnsi="Arial" w:cs="Arial"/>
      <w:color w:val="000000"/>
      <w:sz w:val="20"/>
      <w:lang w:val="en-AU" w:eastAsia="en-US"/>
    </w:rPr>
  </w:style>
  <w:style w:type="paragraph" w:customStyle="1" w:styleId="D1F24BCD2DC44F5ABE39618B9FB81BF41">
    <w:name w:val="D1F24BCD2DC44F5ABE39618B9FB81BF41"/>
    <w:rsid w:val="00E95506"/>
    <w:pPr>
      <w:spacing w:before="120" w:after="120" w:line="276" w:lineRule="auto"/>
    </w:pPr>
    <w:rPr>
      <w:rFonts w:ascii="Arial" w:eastAsia="Arial" w:hAnsi="Arial" w:cs="Arial"/>
      <w:color w:val="000000"/>
      <w:sz w:val="20"/>
      <w:lang w:val="en-AU" w:eastAsia="en-US"/>
    </w:rPr>
  </w:style>
  <w:style w:type="paragraph" w:customStyle="1" w:styleId="B25EB4BEC4FC4B4AB20BBAEDB35A0A381">
    <w:name w:val="B25EB4BEC4FC4B4AB20BBAEDB35A0A381"/>
    <w:rsid w:val="00E95506"/>
    <w:pPr>
      <w:spacing w:before="120" w:after="120" w:line="276" w:lineRule="auto"/>
    </w:pPr>
    <w:rPr>
      <w:rFonts w:ascii="Arial" w:eastAsia="Arial" w:hAnsi="Arial" w:cs="Arial"/>
      <w:color w:val="000000"/>
      <w:sz w:val="20"/>
      <w:lang w:val="en-AU" w:eastAsia="en-US"/>
    </w:rPr>
  </w:style>
  <w:style w:type="paragraph" w:customStyle="1" w:styleId="565E0AC027BE4DAFA8D2DC1D637B6BF4">
    <w:name w:val="565E0AC027BE4DAFA8D2DC1D637B6BF4"/>
    <w:rsid w:val="00E95506"/>
    <w:pPr>
      <w:spacing w:before="120" w:after="120" w:line="276" w:lineRule="auto"/>
    </w:pPr>
    <w:rPr>
      <w:rFonts w:ascii="Arial" w:eastAsia="Arial" w:hAnsi="Arial" w:cs="Arial"/>
      <w:color w:val="000000"/>
      <w:sz w:val="20"/>
      <w:lang w:val="en-AU" w:eastAsia="en-US"/>
    </w:rPr>
  </w:style>
  <w:style w:type="paragraph" w:customStyle="1" w:styleId="A84A24484AE54816BE35B0A80465EECB">
    <w:name w:val="A84A24484AE54816BE35B0A80465EECB"/>
    <w:rsid w:val="00E95506"/>
    <w:pPr>
      <w:spacing w:before="120" w:after="120" w:line="276" w:lineRule="auto"/>
    </w:pPr>
    <w:rPr>
      <w:rFonts w:ascii="Arial" w:eastAsia="Arial" w:hAnsi="Arial" w:cs="Arial"/>
      <w:color w:val="000000"/>
      <w:sz w:val="20"/>
      <w:lang w:val="en-AU" w:eastAsia="en-US"/>
    </w:rPr>
  </w:style>
  <w:style w:type="paragraph" w:customStyle="1" w:styleId="58EF15A6D9574F5ABC69156C2DFFF3681">
    <w:name w:val="58EF15A6D9574F5ABC69156C2DFFF3681"/>
    <w:rsid w:val="00E95506"/>
    <w:pPr>
      <w:spacing w:before="120" w:after="120" w:line="276" w:lineRule="auto"/>
    </w:pPr>
    <w:rPr>
      <w:rFonts w:ascii="Arial" w:eastAsia="Arial" w:hAnsi="Arial" w:cs="Arial"/>
      <w:color w:val="000000"/>
      <w:sz w:val="20"/>
      <w:lang w:val="en-AU" w:eastAsia="en-US"/>
    </w:rPr>
  </w:style>
  <w:style w:type="paragraph" w:customStyle="1" w:styleId="73C2108EF7A24E7A947513095DB1B38C1">
    <w:name w:val="73C2108EF7A24E7A947513095DB1B38C1"/>
    <w:rsid w:val="00E95506"/>
    <w:pPr>
      <w:spacing w:before="120" w:after="120" w:line="276" w:lineRule="auto"/>
    </w:pPr>
    <w:rPr>
      <w:rFonts w:ascii="Arial" w:eastAsia="Arial" w:hAnsi="Arial" w:cs="Arial"/>
      <w:color w:val="000000"/>
      <w:sz w:val="20"/>
      <w:lang w:val="en-AU" w:eastAsia="en-US"/>
    </w:rPr>
  </w:style>
  <w:style w:type="paragraph" w:customStyle="1" w:styleId="2818F20D408644ACBD1E1BBF8C2AF82A1">
    <w:name w:val="2818F20D408644ACBD1E1BBF8C2AF82A1"/>
    <w:rsid w:val="00E95506"/>
    <w:pPr>
      <w:spacing w:before="120" w:after="120" w:line="276" w:lineRule="auto"/>
    </w:pPr>
    <w:rPr>
      <w:rFonts w:ascii="Arial" w:eastAsia="Arial" w:hAnsi="Arial" w:cs="Arial"/>
      <w:color w:val="000000"/>
      <w:sz w:val="20"/>
      <w:lang w:val="en-AU" w:eastAsia="en-US"/>
    </w:rPr>
  </w:style>
  <w:style w:type="paragraph" w:customStyle="1" w:styleId="6144F1372A6C44C89E6B9EFF3A358CD4">
    <w:name w:val="6144F1372A6C44C89E6B9EFF3A358CD4"/>
    <w:rsid w:val="005E5C45"/>
    <w:rPr>
      <w:lang w:eastAsia="zh-CN"/>
    </w:rPr>
  </w:style>
  <w:style w:type="paragraph" w:customStyle="1" w:styleId="36705C241C7A4FE890DA46BBAA0B17BA">
    <w:name w:val="36705C241C7A4FE890DA46BBAA0B17BA"/>
    <w:rsid w:val="00E95506"/>
  </w:style>
  <w:style w:type="paragraph" w:customStyle="1" w:styleId="31D513D87DB3473CAE75AC66A9E47B92">
    <w:name w:val="31D513D87DB3473CAE75AC66A9E47B92"/>
    <w:rsid w:val="005E5C45"/>
    <w:rPr>
      <w:lang w:eastAsia="zh-CN"/>
    </w:rPr>
  </w:style>
  <w:style w:type="paragraph" w:customStyle="1" w:styleId="1FD3032B31164CEDAF3B115DDC4EA896">
    <w:name w:val="1FD3032B31164CEDAF3B115DDC4EA896"/>
    <w:rsid w:val="005E5C45"/>
    <w:rPr>
      <w:lang w:eastAsia="zh-CN"/>
    </w:rPr>
  </w:style>
  <w:style w:type="paragraph" w:customStyle="1" w:styleId="BB427251C35E41A685E5C11E98466FB2">
    <w:name w:val="BB427251C35E41A685E5C11E98466FB2"/>
    <w:rsid w:val="005E5C45"/>
    <w:rPr>
      <w:lang w:eastAsia="zh-CN"/>
    </w:rPr>
  </w:style>
  <w:style w:type="paragraph" w:customStyle="1" w:styleId="BD4868A98F33432FAA212D7EE56B2CC0">
    <w:name w:val="BD4868A98F33432FAA212D7EE56B2CC0"/>
    <w:rsid w:val="00E95506"/>
  </w:style>
  <w:style w:type="paragraph" w:customStyle="1" w:styleId="D760C47B09E7416CB8D0AEB2927E2350">
    <w:name w:val="D760C47B09E7416CB8D0AEB2927E2350"/>
    <w:rsid w:val="00E95506"/>
  </w:style>
  <w:style w:type="paragraph" w:customStyle="1" w:styleId="037AE6A11116434CA9F8576EEF407FA8">
    <w:name w:val="037AE6A11116434CA9F8576EEF407FA8"/>
    <w:rsid w:val="00E95506"/>
  </w:style>
  <w:style w:type="paragraph" w:customStyle="1" w:styleId="F43ABC3687854BE2A9C47A6474F829BD">
    <w:name w:val="F43ABC3687854BE2A9C47A6474F829BD"/>
    <w:rsid w:val="00E95506"/>
  </w:style>
  <w:style w:type="paragraph" w:customStyle="1" w:styleId="66CCC93039FE4845B4D7EFF5F2F01869">
    <w:name w:val="66CCC93039FE4845B4D7EFF5F2F01869"/>
    <w:rsid w:val="00E95506"/>
  </w:style>
  <w:style w:type="paragraph" w:customStyle="1" w:styleId="FEE1F2F7612F4D5182C6BB472A39CF6F">
    <w:name w:val="FEE1F2F7612F4D5182C6BB472A39CF6F"/>
    <w:rsid w:val="00E95506"/>
  </w:style>
  <w:style w:type="paragraph" w:customStyle="1" w:styleId="3E92A2C5ABCC4AECA4D07A6A80EC4EC7">
    <w:name w:val="3E92A2C5ABCC4AECA4D07A6A80EC4EC7"/>
    <w:rsid w:val="00E95506"/>
  </w:style>
  <w:style w:type="paragraph" w:customStyle="1" w:styleId="5EAA5627C7534AFE89A4CEFA81D3FEA1">
    <w:name w:val="5EAA5627C7534AFE89A4CEFA81D3FEA1"/>
    <w:rsid w:val="00E95506"/>
  </w:style>
  <w:style w:type="paragraph" w:customStyle="1" w:styleId="6BA9C2A078044DDE8DEA2C3953569C50">
    <w:name w:val="6BA9C2A078044DDE8DEA2C3953569C50"/>
    <w:rsid w:val="00E95506"/>
  </w:style>
  <w:style w:type="paragraph" w:customStyle="1" w:styleId="90592382E33848428CE838C59875857C">
    <w:name w:val="90592382E33848428CE838C59875857C"/>
    <w:rsid w:val="00E95506"/>
  </w:style>
  <w:style w:type="paragraph" w:customStyle="1" w:styleId="DA401920131F4C6689A233B508B8A245">
    <w:name w:val="DA401920131F4C6689A233B508B8A245"/>
    <w:rsid w:val="00E95506"/>
  </w:style>
  <w:style w:type="paragraph" w:customStyle="1" w:styleId="3E2BB71BF0C844FEAD658167505B9BCD">
    <w:name w:val="3E2BB71BF0C844FEAD658167505B9BCD"/>
    <w:rsid w:val="00E95506"/>
  </w:style>
  <w:style w:type="paragraph" w:customStyle="1" w:styleId="7EABD7705BF245E79F9837B694F95EF4">
    <w:name w:val="7EABD7705BF245E79F9837B694F95EF4"/>
    <w:rsid w:val="00E95506"/>
  </w:style>
  <w:style w:type="paragraph" w:customStyle="1" w:styleId="F73D130AF34243B9882FACFEC519312B">
    <w:name w:val="F73D130AF34243B9882FACFEC519312B"/>
    <w:rsid w:val="00E95506"/>
  </w:style>
  <w:style w:type="paragraph" w:customStyle="1" w:styleId="22F7094276954E0582611BFCA684F1A1">
    <w:name w:val="22F7094276954E0582611BFCA684F1A1"/>
    <w:rsid w:val="00E95506"/>
  </w:style>
  <w:style w:type="paragraph" w:customStyle="1" w:styleId="39A3B457F2BA47AAB448DAAB453A8DD6">
    <w:name w:val="39A3B457F2BA47AAB448DAAB453A8DD6"/>
    <w:rsid w:val="00E95506"/>
  </w:style>
  <w:style w:type="paragraph" w:customStyle="1" w:styleId="B90BAC8976DC492499853F255BCEEC02">
    <w:name w:val="B90BAC8976DC492499853F255BCEEC02"/>
    <w:rsid w:val="00E95506"/>
  </w:style>
  <w:style w:type="paragraph" w:customStyle="1" w:styleId="61A04928A9554433B719BF3F50CE1157">
    <w:name w:val="61A04928A9554433B719BF3F50CE1157"/>
    <w:rsid w:val="005E5C45"/>
    <w:rPr>
      <w:lang w:eastAsia="zh-CN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1C3597F76DEA4A8B37024205BF4B46" ma:contentTypeVersion="18" ma:contentTypeDescription="Create a new document." ma:contentTypeScope="" ma:versionID="066f39dc0baed84e4d43ca157945d95d">
  <xsd:schema xmlns:xsd="http://www.w3.org/2001/XMLSchema" xmlns:xs="http://www.w3.org/2001/XMLSchema" xmlns:p="http://schemas.microsoft.com/office/2006/metadata/properties" xmlns:ns2="a5091d4f-8901-46df-85f4-029614b39d2e" xmlns:ns3="52985c86-f8c2-4ffb-9ed4-056f10e7bf99" targetNamespace="http://schemas.microsoft.com/office/2006/metadata/properties" ma:root="true" ma:fieldsID="034fa214581fa5c27285f97713a2a877" ns2:_="" ns3:_="">
    <xsd:import namespace="a5091d4f-8901-46df-85f4-029614b39d2e"/>
    <xsd:import namespace="52985c86-f8c2-4ffb-9ed4-056f10e7bf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091d4f-8901-46df-85f4-029614b39d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2f39ea20-3bab-4327-8f6b-3db4142d071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985c86-f8c2-4ffb-9ed4-056f10e7bf9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f71b23a-5fce-4da9-9150-57ae8890a66e}" ma:internalName="TaxCatchAll" ma:showField="CatchAllData" ma:web="52985c86-f8c2-4ffb-9ed4-056f10e7bf9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52985c86-f8c2-4ffb-9ed4-056f10e7bf99">
      <UserInfo>
        <DisplayName>Bhumika Mistry</DisplayName>
        <AccountId>236</AccountId>
        <AccountType/>
      </UserInfo>
    </SharedWithUsers>
    <TaxCatchAll xmlns="52985c86-f8c2-4ffb-9ed4-056f10e7bf99" xsi:nil="true"/>
    <lcf76f155ced4ddcb4097134ff3c332f xmlns="a5091d4f-8901-46df-85f4-029614b39d2e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Props1.xml><?xml version="1.0" encoding="utf-8"?>
<ds:datastoreItem xmlns:ds="http://schemas.openxmlformats.org/officeDocument/2006/customXml" ds:itemID="{5D331783-2E11-41F0-881D-BF9F95CFC2DB}"/>
</file>

<file path=customXml/itemProps2.xml><?xml version="1.0" encoding="utf-8"?>
<ds:datastoreItem xmlns:ds="http://schemas.openxmlformats.org/officeDocument/2006/customXml" ds:itemID="{8506A771-E91B-44FE-8319-83201D1B124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2F77AB8-A7B2-4E0E-AA0F-2A8DB54D5F2B}">
  <ds:schemaRefs>
    <ds:schemaRef ds:uri="http://schemas.microsoft.com/office/2006/metadata/properties"/>
    <ds:schemaRef ds:uri="http://schemas.microsoft.com/office/infopath/2007/PartnerControls"/>
    <ds:schemaRef ds:uri="52985c86-f8c2-4ffb-9ed4-056f10e7bf99"/>
  </ds:schemaRefs>
</ds:datastoreItem>
</file>

<file path=customXml/itemProps4.xml><?xml version="1.0" encoding="utf-8"?>
<ds:datastoreItem xmlns:ds="http://schemas.openxmlformats.org/officeDocument/2006/customXml" ds:itemID="{4E9FCA2F-9F4F-4230-B296-FED38EF279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15D7BAC2</Template>
  <TotalTime>4613</TotalTime>
  <Pages>4</Pages>
  <Words>680</Words>
  <Characters>3876</Characters>
  <Application>Microsoft Office Word</Application>
  <DocSecurity>0</DocSecurity>
  <Lines>32</Lines>
  <Paragraphs>9</Paragraphs>
  <ScaleCrop>false</ScaleCrop>
  <Company>Toshiba</Company>
  <LinksUpToDate>false</LinksUpToDate>
  <CharactersWithSpaces>4547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Davina Knox</dc:creator>
  <cp:lastModifiedBy>Ting Li</cp:lastModifiedBy>
  <cp:revision>146</cp:revision>
  <cp:lastPrinted>1900-12-31T14:00:00Z</cp:lastPrinted>
  <dcterms:created xsi:type="dcterms:W3CDTF">2022-05-26T23:57:00Z</dcterms:created>
  <dcterms:modified xsi:type="dcterms:W3CDTF">2022-06-07T01:40:00Z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0x010100841C3597F76DEA4A8B37024205BF4B46</vt:lpwstr>
  </property>
  <property fmtid="{D5CDD505-2E9C-101B-9397-08002B2CF9AE}" pid="3" name="Order">
    <vt:r8>10200</vt:r8>
  </property>
</Properties>
</file>